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4153AB8B" w14:textId="77777777" w:rsidTr="00060C0C">
        <w:trPr>
          <w:trHeight w:hRule="exact" w:val="2948"/>
        </w:trPr>
        <w:tc>
          <w:tcPr>
            <w:tcW w:w="11185" w:type="dxa"/>
            <w:shd w:val="clear" w:color="auto" w:fill="83D0F5"/>
            <w:vAlign w:val="center"/>
          </w:tcPr>
          <w:p w14:paraId="68F60611"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41E8C684" w14:textId="77777777" w:rsidR="008972C3" w:rsidRPr="00405755" w:rsidRDefault="008972C3" w:rsidP="003274DB"/>
    <w:p w14:paraId="1A1499AF" w14:textId="77777777" w:rsidR="00D74AE1" w:rsidRPr="00405755" w:rsidRDefault="00D74AE1" w:rsidP="006743ED">
      <w:pPr>
        <w:pStyle w:val="BodyText"/>
      </w:pPr>
    </w:p>
    <w:p w14:paraId="23589F59" w14:textId="77777777" w:rsidR="00111E0A" w:rsidRPr="00405755" w:rsidRDefault="00D97073" w:rsidP="00111E0A">
      <w:pPr>
        <w:pStyle w:val="Documentnumber"/>
      </w:pPr>
      <w:r>
        <w:t>R0126 (</w:t>
      </w:r>
      <w:r w:rsidR="00C1509C">
        <w:t>A-126</w:t>
      </w:r>
      <w:r>
        <w:t>)</w:t>
      </w:r>
    </w:p>
    <w:p w14:paraId="19E5EBD5" w14:textId="77777777" w:rsidR="00776004" w:rsidRPr="00405755" w:rsidRDefault="00C1509C" w:rsidP="00564664">
      <w:pPr>
        <w:pStyle w:val="Documentname"/>
      </w:pPr>
      <w:r w:rsidRPr="00C1509C">
        <w:t>The Use of the Automatic Identification System (AIS) in Marine Aids to Navigation Services</w:t>
      </w:r>
    </w:p>
    <w:p w14:paraId="2494FD55" w14:textId="77777777" w:rsidR="00D74AE1" w:rsidRPr="00405755" w:rsidRDefault="00D74AE1" w:rsidP="00D74AE1"/>
    <w:p w14:paraId="02C76D24" w14:textId="77777777" w:rsidR="006A48A6" w:rsidRPr="00405755" w:rsidRDefault="006A48A6" w:rsidP="00D74AE1"/>
    <w:p w14:paraId="37B2A797" w14:textId="77777777" w:rsidR="005378B8" w:rsidRPr="00405755" w:rsidRDefault="005378B8" w:rsidP="00D74AE1"/>
    <w:p w14:paraId="5BD41776" w14:textId="77777777" w:rsidR="005378B8" w:rsidRPr="00405755" w:rsidRDefault="005378B8" w:rsidP="00D74AE1"/>
    <w:p w14:paraId="7294DEE8" w14:textId="77777777" w:rsidR="005378B8" w:rsidRPr="00405755" w:rsidRDefault="005378B8" w:rsidP="00D74AE1"/>
    <w:p w14:paraId="543870B4" w14:textId="77777777" w:rsidR="005378B8" w:rsidRPr="00405755" w:rsidRDefault="005378B8" w:rsidP="00D74AE1"/>
    <w:p w14:paraId="14487E23" w14:textId="77777777" w:rsidR="005378B8" w:rsidRPr="00405755" w:rsidRDefault="005378B8" w:rsidP="00D74AE1"/>
    <w:p w14:paraId="3C1BC8E6" w14:textId="77777777" w:rsidR="005378B8" w:rsidRPr="00405755" w:rsidRDefault="005378B8" w:rsidP="00D74AE1"/>
    <w:p w14:paraId="10F704A3" w14:textId="77777777" w:rsidR="005378B8" w:rsidRPr="00405755" w:rsidRDefault="005378B8" w:rsidP="00D74AE1"/>
    <w:p w14:paraId="6F7995F6" w14:textId="77777777" w:rsidR="005378B8" w:rsidRPr="00405755" w:rsidRDefault="005378B8" w:rsidP="00D74AE1"/>
    <w:p w14:paraId="267AF9C7" w14:textId="77777777" w:rsidR="005378B8" w:rsidRPr="00405755" w:rsidRDefault="005378B8" w:rsidP="00D74AE1"/>
    <w:p w14:paraId="56CD0110" w14:textId="77777777" w:rsidR="005378B8" w:rsidRPr="00405755" w:rsidRDefault="005378B8" w:rsidP="00D74AE1"/>
    <w:p w14:paraId="11AE9E61" w14:textId="77777777" w:rsidR="005378B8" w:rsidRPr="00405755" w:rsidRDefault="005378B8" w:rsidP="00D74AE1"/>
    <w:p w14:paraId="72FEA15D" w14:textId="77777777" w:rsidR="005378B8" w:rsidRPr="00405755" w:rsidRDefault="005378B8" w:rsidP="00D74AE1"/>
    <w:p w14:paraId="2D815A7B" w14:textId="77777777" w:rsidR="005378B8" w:rsidRPr="00405755" w:rsidRDefault="005378B8" w:rsidP="00D74AE1"/>
    <w:p w14:paraId="5678F786" w14:textId="77777777" w:rsidR="005378B8" w:rsidRPr="00405755" w:rsidRDefault="005378B8" w:rsidP="005378B8">
      <w:pPr>
        <w:pStyle w:val="Editionnumber"/>
      </w:pPr>
      <w:r w:rsidRPr="00405755">
        <w:t>Edition 1.</w:t>
      </w:r>
      <w:r w:rsidR="00D97073">
        <w:t>6</w:t>
      </w:r>
    </w:p>
    <w:p w14:paraId="79BCBD85" w14:textId="77777777" w:rsidR="00A02E7D" w:rsidRDefault="00C1509C" w:rsidP="00471C48">
      <w:pPr>
        <w:pStyle w:val="Documentdate"/>
      </w:pPr>
      <w:r>
        <w:t>June 2011</w:t>
      </w:r>
    </w:p>
    <w:p w14:paraId="58BFA275" w14:textId="77777777" w:rsidR="00A02E7D" w:rsidRDefault="00A02E7D" w:rsidP="006743ED"/>
    <w:p w14:paraId="4AC8482E" w14:textId="77777777" w:rsidR="0072592B" w:rsidRPr="00405755" w:rsidRDefault="00A02E7D" w:rsidP="006743ED">
      <w:pPr>
        <w:pStyle w:val="MRN"/>
      </w:pPr>
      <w:r w:rsidRPr="00A02E7D">
        <w:t>urn:mrn:iala:pub:r0126</w:t>
      </w:r>
    </w:p>
    <w:p w14:paraId="0085F936"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2EB640B2" w14:textId="77777777" w:rsidR="00914E26" w:rsidRPr="00405755" w:rsidRDefault="00914E26" w:rsidP="00914E26">
      <w:pPr>
        <w:pStyle w:val="BodyText"/>
      </w:pPr>
      <w:r w:rsidRPr="00405755">
        <w:lastRenderedPageBreak/>
        <w:t xml:space="preserve">Revisions to this </w:t>
      </w:r>
      <w:r w:rsidR="00E54039">
        <w:t>document</w:t>
      </w:r>
      <w:r w:rsidRPr="00405755">
        <w:t xml:space="preserve">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309"/>
        <w:gridCol w:w="2268"/>
      </w:tblGrid>
      <w:tr w:rsidR="005E4659" w:rsidRPr="00405755" w14:paraId="3A27836C" w14:textId="77777777" w:rsidTr="006743ED">
        <w:tc>
          <w:tcPr>
            <w:tcW w:w="1908" w:type="dxa"/>
          </w:tcPr>
          <w:p w14:paraId="20DCA95C" w14:textId="77777777" w:rsidR="00914E26" w:rsidRPr="00405755" w:rsidRDefault="00914E26" w:rsidP="00914E26">
            <w:pPr>
              <w:pStyle w:val="Tabletexttitle"/>
            </w:pPr>
            <w:r w:rsidRPr="00405755">
              <w:t>Date</w:t>
            </w:r>
          </w:p>
        </w:tc>
        <w:tc>
          <w:tcPr>
            <w:tcW w:w="6309" w:type="dxa"/>
          </w:tcPr>
          <w:p w14:paraId="4C59F258" w14:textId="77777777" w:rsidR="00914E26" w:rsidRPr="00405755" w:rsidRDefault="00E54039" w:rsidP="00914E26">
            <w:pPr>
              <w:pStyle w:val="Tabletexttitle"/>
            </w:pPr>
            <w:r>
              <w:t>Details</w:t>
            </w:r>
          </w:p>
        </w:tc>
        <w:tc>
          <w:tcPr>
            <w:tcW w:w="2268" w:type="dxa"/>
          </w:tcPr>
          <w:p w14:paraId="31B2F9D7" w14:textId="77777777" w:rsidR="00914E26" w:rsidRPr="00405755" w:rsidRDefault="00E54039" w:rsidP="005E4659">
            <w:pPr>
              <w:pStyle w:val="Tabletexttitle"/>
              <w:ind w:right="112"/>
            </w:pPr>
            <w:r>
              <w:t>Approval</w:t>
            </w:r>
          </w:p>
        </w:tc>
      </w:tr>
      <w:tr w:rsidR="005E4659" w:rsidRPr="00405755" w14:paraId="519D4DED" w14:textId="77777777" w:rsidTr="006743ED">
        <w:trPr>
          <w:trHeight w:val="851"/>
        </w:trPr>
        <w:tc>
          <w:tcPr>
            <w:tcW w:w="1908" w:type="dxa"/>
            <w:vAlign w:val="center"/>
          </w:tcPr>
          <w:p w14:paraId="18E9A9AB" w14:textId="77777777" w:rsidR="00914E26" w:rsidRPr="00405755" w:rsidRDefault="00C1509C" w:rsidP="00914E26">
            <w:pPr>
              <w:pStyle w:val="Tabletext"/>
            </w:pPr>
            <w:r>
              <w:t>June 2004</w:t>
            </w:r>
          </w:p>
        </w:tc>
        <w:tc>
          <w:tcPr>
            <w:tcW w:w="6309" w:type="dxa"/>
            <w:vAlign w:val="center"/>
          </w:tcPr>
          <w:p w14:paraId="571EBA05" w14:textId="77777777" w:rsidR="00914E26" w:rsidRPr="00405755" w:rsidRDefault="00C1509C" w:rsidP="00914E26">
            <w:pPr>
              <w:pStyle w:val="Tabletext"/>
            </w:pPr>
            <w:r>
              <w:t>1</w:t>
            </w:r>
            <w:r w:rsidRPr="00C1509C">
              <w:rPr>
                <w:vertAlign w:val="superscript"/>
              </w:rPr>
              <w:t>st</w:t>
            </w:r>
            <w:r>
              <w:t xml:space="preserve"> issue</w:t>
            </w:r>
          </w:p>
        </w:tc>
        <w:tc>
          <w:tcPr>
            <w:tcW w:w="2268" w:type="dxa"/>
            <w:vAlign w:val="center"/>
          </w:tcPr>
          <w:p w14:paraId="50D334CC" w14:textId="77777777" w:rsidR="00914E26" w:rsidRPr="00405755" w:rsidRDefault="00914E26" w:rsidP="00914E26">
            <w:pPr>
              <w:pStyle w:val="Tabletext"/>
            </w:pPr>
          </w:p>
        </w:tc>
      </w:tr>
      <w:tr w:rsidR="00C1509C" w:rsidRPr="00405755" w14:paraId="5A165E7F" w14:textId="77777777" w:rsidTr="006743ED">
        <w:trPr>
          <w:trHeight w:val="851"/>
        </w:trPr>
        <w:tc>
          <w:tcPr>
            <w:tcW w:w="1908" w:type="dxa"/>
            <w:vAlign w:val="center"/>
          </w:tcPr>
          <w:p w14:paraId="1AC35272" w14:textId="77777777" w:rsidR="00C1509C" w:rsidRPr="00405755" w:rsidRDefault="00C1509C" w:rsidP="00C1509C">
            <w:pPr>
              <w:pStyle w:val="Tabletext"/>
            </w:pPr>
            <w:r>
              <w:t xml:space="preserve">June 2007 </w:t>
            </w:r>
          </w:p>
        </w:tc>
        <w:tc>
          <w:tcPr>
            <w:tcW w:w="6309" w:type="dxa"/>
            <w:vAlign w:val="center"/>
          </w:tcPr>
          <w:p w14:paraId="523E8E9E" w14:textId="77777777" w:rsidR="00E54039" w:rsidRDefault="00C1509C" w:rsidP="00C1509C">
            <w:pPr>
              <w:pStyle w:val="Tabletext"/>
            </w:pPr>
            <w:r>
              <w:t>Entire document</w:t>
            </w:r>
            <w:r w:rsidR="00E54039" w:rsidRPr="00DD3681">
              <w:t xml:space="preserve"> </w:t>
            </w:r>
          </w:p>
          <w:p w14:paraId="44F22DDF" w14:textId="77777777" w:rsidR="00C1509C" w:rsidRPr="00405755" w:rsidRDefault="00E54039" w:rsidP="00C1509C">
            <w:pPr>
              <w:pStyle w:val="Tabletext"/>
            </w:pPr>
            <w:r w:rsidRPr="00DD3681">
              <w:t>Release of IEC 62320-2 and of ITU-R M.1371-3</w:t>
            </w:r>
          </w:p>
        </w:tc>
        <w:tc>
          <w:tcPr>
            <w:tcW w:w="2268" w:type="dxa"/>
            <w:vAlign w:val="center"/>
          </w:tcPr>
          <w:p w14:paraId="19D6A220" w14:textId="77777777" w:rsidR="00C1509C" w:rsidRPr="00405755" w:rsidRDefault="00C1509C" w:rsidP="00C1509C">
            <w:pPr>
              <w:pStyle w:val="Tabletext"/>
            </w:pPr>
          </w:p>
        </w:tc>
      </w:tr>
      <w:tr w:rsidR="00C1509C" w:rsidRPr="00405755" w14:paraId="33EA5B57" w14:textId="77777777" w:rsidTr="006743ED">
        <w:trPr>
          <w:trHeight w:val="851"/>
        </w:trPr>
        <w:tc>
          <w:tcPr>
            <w:tcW w:w="1908" w:type="dxa"/>
            <w:vAlign w:val="center"/>
          </w:tcPr>
          <w:p w14:paraId="273402CF" w14:textId="77777777" w:rsidR="00C1509C" w:rsidRPr="00405755" w:rsidRDefault="00C1509C" w:rsidP="00C1509C">
            <w:pPr>
              <w:pStyle w:val="Tabletext"/>
            </w:pPr>
            <w:r>
              <w:t>June 2008</w:t>
            </w:r>
          </w:p>
        </w:tc>
        <w:tc>
          <w:tcPr>
            <w:tcW w:w="6309" w:type="dxa"/>
            <w:vAlign w:val="center"/>
          </w:tcPr>
          <w:p w14:paraId="115C7C6B" w14:textId="77777777" w:rsidR="00E54039" w:rsidRDefault="00C1509C" w:rsidP="00C1509C">
            <w:pPr>
              <w:pStyle w:val="Tabletext"/>
            </w:pPr>
            <w:r>
              <w:t>Section 4.4</w:t>
            </w:r>
          </w:p>
          <w:p w14:paraId="241DD7B6" w14:textId="77777777" w:rsidR="00C1509C" w:rsidRPr="00405755" w:rsidRDefault="00E54039" w:rsidP="00C1509C">
            <w:pPr>
              <w:pStyle w:val="Tabletext"/>
            </w:pPr>
            <w:r w:rsidRPr="00DD3681">
              <w:t>Improvement of sub-sections on power drain, off position, AtoN status bits, and addition of wreck marking.</w:t>
            </w:r>
          </w:p>
        </w:tc>
        <w:tc>
          <w:tcPr>
            <w:tcW w:w="2268" w:type="dxa"/>
            <w:vAlign w:val="center"/>
          </w:tcPr>
          <w:p w14:paraId="27E9157E" w14:textId="77777777" w:rsidR="00C1509C" w:rsidRPr="00405755" w:rsidRDefault="00C1509C" w:rsidP="00C1509C">
            <w:pPr>
              <w:pStyle w:val="Tabletext"/>
            </w:pPr>
          </w:p>
        </w:tc>
      </w:tr>
      <w:tr w:rsidR="00C1509C" w:rsidRPr="00405755" w14:paraId="0A456CE4" w14:textId="77777777" w:rsidTr="006743ED">
        <w:trPr>
          <w:trHeight w:val="851"/>
        </w:trPr>
        <w:tc>
          <w:tcPr>
            <w:tcW w:w="1908" w:type="dxa"/>
            <w:vAlign w:val="center"/>
          </w:tcPr>
          <w:p w14:paraId="40BEE6E8" w14:textId="77777777" w:rsidR="00C1509C" w:rsidRPr="00405755" w:rsidRDefault="00C1509C" w:rsidP="00C1509C">
            <w:pPr>
              <w:pStyle w:val="Tabletext"/>
            </w:pPr>
            <w:r>
              <w:t>June 2011</w:t>
            </w:r>
          </w:p>
        </w:tc>
        <w:tc>
          <w:tcPr>
            <w:tcW w:w="6309" w:type="dxa"/>
            <w:vAlign w:val="center"/>
          </w:tcPr>
          <w:p w14:paraId="76AD2500" w14:textId="77777777" w:rsidR="00E54039" w:rsidRDefault="00BE47F3" w:rsidP="00C1509C">
            <w:pPr>
              <w:pStyle w:val="Tabletext"/>
            </w:pPr>
            <w:r>
              <w:t>Ed</w:t>
            </w:r>
            <w:r w:rsidR="00E54039">
              <w:t xml:space="preserve">ition </w:t>
            </w:r>
            <w:r>
              <w:t xml:space="preserve">1.5. </w:t>
            </w:r>
            <w:r w:rsidR="00C1509C">
              <w:t>Entire document</w:t>
            </w:r>
          </w:p>
          <w:p w14:paraId="6B715F38" w14:textId="77777777" w:rsidR="00C1509C" w:rsidRPr="00405755" w:rsidRDefault="00E54039" w:rsidP="00C1509C">
            <w:pPr>
              <w:pStyle w:val="Tabletext"/>
            </w:pPr>
            <w:r>
              <w:t>Updated to reflect developments in AIS AtoN.</w:t>
            </w:r>
          </w:p>
        </w:tc>
        <w:tc>
          <w:tcPr>
            <w:tcW w:w="2268" w:type="dxa"/>
            <w:vAlign w:val="center"/>
          </w:tcPr>
          <w:p w14:paraId="775EC8AC" w14:textId="77777777" w:rsidR="00C1509C" w:rsidRPr="00405755" w:rsidRDefault="00C1509C" w:rsidP="00C1509C">
            <w:pPr>
              <w:pStyle w:val="Tabletext"/>
            </w:pPr>
          </w:p>
        </w:tc>
      </w:tr>
      <w:tr w:rsidR="005E4659" w:rsidRPr="00405755" w14:paraId="04C49BBC" w14:textId="77777777" w:rsidTr="006743ED">
        <w:trPr>
          <w:trHeight w:val="851"/>
        </w:trPr>
        <w:tc>
          <w:tcPr>
            <w:tcW w:w="1908" w:type="dxa"/>
            <w:vAlign w:val="center"/>
          </w:tcPr>
          <w:p w14:paraId="246F2ACA" w14:textId="77777777" w:rsidR="00914E26" w:rsidRPr="00405755" w:rsidRDefault="00D97073" w:rsidP="00914E26">
            <w:pPr>
              <w:pStyle w:val="Tabletext"/>
            </w:pPr>
            <w:r>
              <w:t>September 2020</w:t>
            </w:r>
          </w:p>
        </w:tc>
        <w:tc>
          <w:tcPr>
            <w:tcW w:w="6309" w:type="dxa"/>
            <w:vAlign w:val="center"/>
          </w:tcPr>
          <w:p w14:paraId="57C9578E" w14:textId="77777777" w:rsidR="00914E26" w:rsidRPr="00405755" w:rsidRDefault="00D97073" w:rsidP="00914E26">
            <w:pPr>
              <w:pStyle w:val="Tabletext"/>
            </w:pPr>
            <w:r>
              <w:t>Ed</w:t>
            </w:r>
            <w:r w:rsidR="00E54039">
              <w:t xml:space="preserve">ition </w:t>
            </w:r>
            <w:r>
              <w:t xml:space="preserve">1.6 Editorial </w:t>
            </w:r>
            <w:r w:rsidR="004733D6">
              <w:t>c</w:t>
            </w:r>
            <w:r>
              <w:t>orrections</w:t>
            </w:r>
            <w:r w:rsidR="004733D6">
              <w:t>.</w:t>
            </w:r>
          </w:p>
        </w:tc>
        <w:tc>
          <w:tcPr>
            <w:tcW w:w="2268" w:type="dxa"/>
            <w:vAlign w:val="center"/>
          </w:tcPr>
          <w:p w14:paraId="6230CA0F" w14:textId="77777777" w:rsidR="00914E26" w:rsidRPr="00405755" w:rsidRDefault="00914E26" w:rsidP="00914E26">
            <w:pPr>
              <w:pStyle w:val="Tabletext"/>
            </w:pPr>
          </w:p>
        </w:tc>
      </w:tr>
      <w:tr w:rsidR="005E4659" w:rsidRPr="00405755" w14:paraId="46A402E3" w14:textId="77777777" w:rsidTr="006743ED">
        <w:trPr>
          <w:trHeight w:val="851"/>
        </w:trPr>
        <w:tc>
          <w:tcPr>
            <w:tcW w:w="1908" w:type="dxa"/>
            <w:vAlign w:val="center"/>
          </w:tcPr>
          <w:p w14:paraId="05973F8F" w14:textId="77777777" w:rsidR="00914E26" w:rsidRPr="002268AA" w:rsidRDefault="005279DD" w:rsidP="00914E26">
            <w:pPr>
              <w:pStyle w:val="Tabletext"/>
            </w:pPr>
            <w:r w:rsidRPr="002268AA">
              <w:t>October 2021</w:t>
            </w:r>
          </w:p>
        </w:tc>
        <w:tc>
          <w:tcPr>
            <w:tcW w:w="6309" w:type="dxa"/>
            <w:vAlign w:val="center"/>
          </w:tcPr>
          <w:p w14:paraId="166E16A3" w14:textId="77777777" w:rsidR="00914E26" w:rsidRPr="002268AA" w:rsidRDefault="005279DD" w:rsidP="00914E26">
            <w:pPr>
              <w:pStyle w:val="Tabletext"/>
            </w:pPr>
            <w:r w:rsidRPr="002268AA">
              <w:t>Addition of MAtoN status bits and MID info. Updated to reflect other development in AIS AtoN.</w:t>
            </w:r>
          </w:p>
        </w:tc>
        <w:tc>
          <w:tcPr>
            <w:tcW w:w="2268" w:type="dxa"/>
            <w:vAlign w:val="center"/>
          </w:tcPr>
          <w:p w14:paraId="18671BD9" w14:textId="77777777" w:rsidR="00914E26" w:rsidRPr="00405755" w:rsidRDefault="00914E26" w:rsidP="00914E26">
            <w:pPr>
              <w:pStyle w:val="Tabletext"/>
            </w:pPr>
          </w:p>
        </w:tc>
      </w:tr>
      <w:tr w:rsidR="005E4659" w:rsidRPr="00405755" w14:paraId="3D7D6C80" w14:textId="77777777" w:rsidTr="006743ED">
        <w:trPr>
          <w:trHeight w:val="851"/>
        </w:trPr>
        <w:tc>
          <w:tcPr>
            <w:tcW w:w="1908" w:type="dxa"/>
            <w:vAlign w:val="center"/>
          </w:tcPr>
          <w:p w14:paraId="1D0F9B01" w14:textId="77777777" w:rsidR="00914E26" w:rsidRPr="00405755" w:rsidRDefault="00914E26" w:rsidP="00914E26">
            <w:pPr>
              <w:pStyle w:val="Tabletext"/>
            </w:pPr>
          </w:p>
        </w:tc>
        <w:tc>
          <w:tcPr>
            <w:tcW w:w="6309" w:type="dxa"/>
            <w:vAlign w:val="center"/>
          </w:tcPr>
          <w:p w14:paraId="7ABA3559" w14:textId="77777777" w:rsidR="00914E26" w:rsidRPr="00405755" w:rsidRDefault="00914E26" w:rsidP="00914E26">
            <w:pPr>
              <w:pStyle w:val="Tabletext"/>
            </w:pPr>
          </w:p>
        </w:tc>
        <w:tc>
          <w:tcPr>
            <w:tcW w:w="2268" w:type="dxa"/>
            <w:vAlign w:val="center"/>
          </w:tcPr>
          <w:p w14:paraId="549D9C2E" w14:textId="77777777" w:rsidR="00914E26" w:rsidRPr="00405755" w:rsidRDefault="00914E26" w:rsidP="00914E26">
            <w:pPr>
              <w:pStyle w:val="Tabletext"/>
            </w:pPr>
          </w:p>
        </w:tc>
      </w:tr>
    </w:tbl>
    <w:p w14:paraId="0FB83189" w14:textId="77777777" w:rsidR="005E4659" w:rsidRDefault="005E4659" w:rsidP="00914E26">
      <w:pPr>
        <w:spacing w:after="200" w:line="276" w:lineRule="auto"/>
      </w:pPr>
    </w:p>
    <w:p w14:paraId="28510FBD" w14:textId="77777777" w:rsidR="00530A84" w:rsidRPr="00040954" w:rsidRDefault="00530A84" w:rsidP="00914E26">
      <w:pPr>
        <w:spacing w:after="200" w:line="276" w:lineRule="auto"/>
        <w:rPr>
          <w:sz w:val="22"/>
        </w:rPr>
      </w:pPr>
    </w:p>
    <w:p w14:paraId="48D59DA0" w14:textId="77777777" w:rsidR="00530A84" w:rsidRDefault="00530A84" w:rsidP="00914E26">
      <w:pPr>
        <w:spacing w:after="200" w:line="276" w:lineRule="auto"/>
      </w:pPr>
    </w:p>
    <w:p w14:paraId="460CE668"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7EFF11B" w14:textId="77777777" w:rsidR="009A082C" w:rsidRDefault="009A082C" w:rsidP="009A082C">
      <w:pPr>
        <w:pStyle w:val="THECOUNCIL"/>
        <w:rPr>
          <w:rFonts w:cs="Arial"/>
          <w:b w:val="0"/>
        </w:rPr>
      </w:pPr>
      <w:bookmarkStart w:id="2" w:name="_Toc442255952"/>
      <w:r>
        <w:lastRenderedPageBreak/>
        <w:t>TH</w:t>
      </w:r>
      <w:r w:rsidRPr="00405755">
        <w:t>E COUNCIL</w:t>
      </w:r>
      <w:r w:rsidR="006B5D66" w:rsidRPr="006B5D66">
        <w:rPr>
          <w:rFonts w:cs="Arial"/>
          <w:b w:val="0"/>
        </w:rPr>
        <w:t xml:space="preserve"> </w:t>
      </w:r>
    </w:p>
    <w:p w14:paraId="4B018408" w14:textId="77777777" w:rsidR="006B5D66" w:rsidRPr="00460028" w:rsidRDefault="006B5D66" w:rsidP="009A082C">
      <w:pPr>
        <w:pStyle w:val="Noting"/>
      </w:pPr>
      <w:r w:rsidRPr="00460028">
        <w:rPr>
          <w:b/>
        </w:rPr>
        <w:t>RECALLING</w:t>
      </w:r>
      <w:r w:rsidRPr="00460028">
        <w:t xml:space="preserve"> </w:t>
      </w:r>
      <w:r w:rsidRPr="00B81708">
        <w:t>that one of the aims of the Association is to foster safe, economic and efficient movement of vessels and the protection of the environment through the improvement and harmonisation of aids to navigation, vessel traffic services and other means world-wide</w:t>
      </w:r>
      <w:r w:rsidRPr="00460028">
        <w:t>;</w:t>
      </w:r>
    </w:p>
    <w:p w14:paraId="1432FE0D" w14:textId="77777777" w:rsidR="006B5D66" w:rsidRDefault="006B5D66" w:rsidP="009A082C">
      <w:pPr>
        <w:pStyle w:val="Noting"/>
      </w:pPr>
      <w:r w:rsidRPr="007E43BC">
        <w:rPr>
          <w:b/>
        </w:rPr>
        <w:t>NOTING</w:t>
      </w:r>
      <w:r w:rsidRPr="00B81708">
        <w:t xml:space="preserve"> Regulation V/19.2.4 of the 1974 SOLAS Convention, as amended, on the carriage of AIS equipment on board ships</w:t>
      </w:r>
      <w:r>
        <w:t>;</w:t>
      </w:r>
    </w:p>
    <w:p w14:paraId="0348F5B8" w14:textId="77777777" w:rsidR="00692273" w:rsidRPr="00460028" w:rsidRDefault="00692273" w:rsidP="009A082C">
      <w:pPr>
        <w:pStyle w:val="Noting"/>
      </w:pPr>
    </w:p>
    <w:p w14:paraId="210741C7" w14:textId="77777777" w:rsidR="003B000B" w:rsidRDefault="003B000B" w:rsidP="009A082C">
      <w:pPr>
        <w:pStyle w:val="Noting"/>
      </w:pPr>
      <w:r w:rsidRPr="008D2FC2">
        <w:rPr>
          <w:b/>
        </w:rPr>
        <w:t>NOTING</w:t>
      </w:r>
      <w:r>
        <w:t xml:space="preserve"> that work carried out by IALA on shipborne automatic identification systems has facilitated the development and adoption of a suite of technical and operational publications by other bodies such as IMO, ITU, IHO and IEC;</w:t>
      </w:r>
      <w:r w:rsidRPr="007E43BC" w:rsidDel="003B000B">
        <w:rPr>
          <w:b/>
        </w:rPr>
        <w:t xml:space="preserve"> </w:t>
      </w:r>
    </w:p>
    <w:p w14:paraId="2E733009" w14:textId="77777777" w:rsidR="006B5D66" w:rsidRDefault="006B5D66" w:rsidP="009A082C">
      <w:pPr>
        <w:pStyle w:val="Bullet1-recommendation"/>
      </w:pPr>
      <w:r>
        <w:t>ITU-R M. 825</w:t>
      </w:r>
      <w:r w:rsidR="00891E29">
        <w:t>-3</w:t>
      </w:r>
      <w:r>
        <w:t xml:space="preserve"> on the characteristics of a transponder system using DSC techniques for use with VTS and ship-to-ship identification;</w:t>
      </w:r>
    </w:p>
    <w:p w14:paraId="1406915B" w14:textId="77777777" w:rsidR="00DA4A80" w:rsidRDefault="00DA4A80" w:rsidP="009A082C">
      <w:pPr>
        <w:pStyle w:val="Bullet1-recommendation"/>
      </w:pPr>
      <w:r>
        <w:t>ITU-R M-585-8 Assignment and use of identities in the maritime mobile service</w:t>
      </w:r>
    </w:p>
    <w:p w14:paraId="5B02F97E" w14:textId="77777777" w:rsidR="006B5D66" w:rsidRDefault="006B5D66" w:rsidP="009A082C">
      <w:pPr>
        <w:pStyle w:val="Bullet1-recommendation"/>
      </w:pPr>
      <w:r>
        <w:t>ITU-R M. 1371</w:t>
      </w:r>
      <w:r w:rsidR="00891E29">
        <w:t>-5</w:t>
      </w:r>
      <w:r>
        <w:t xml:space="preserve"> on the Technical Characteristics for a Ship-borne Automatic Identification System (AIS) Using Time Division Multiple Access in the Maritime Mobile Band; </w:t>
      </w:r>
    </w:p>
    <w:p w14:paraId="1C2A41C6" w14:textId="77777777" w:rsidR="006B5D66" w:rsidRDefault="006B5D66" w:rsidP="009A082C">
      <w:pPr>
        <w:pStyle w:val="Bullet1-recommendation"/>
      </w:pPr>
      <w:r>
        <w:t>IEC 61993-2 Ed</w:t>
      </w:r>
      <w:r w:rsidR="002917F2">
        <w:t>3.0</w:t>
      </w:r>
      <w:r>
        <w:t xml:space="preserve"> Class A Shipborne equipment of the Universal Automatic Identification System (AIS) - Operational and Performance requirements, methods of testing and required test results; and,</w:t>
      </w:r>
    </w:p>
    <w:p w14:paraId="1C2A0B18" w14:textId="77777777" w:rsidR="006B5D66" w:rsidRDefault="006B5D66" w:rsidP="009A082C">
      <w:pPr>
        <w:pStyle w:val="Bullet1-recommendation"/>
      </w:pPr>
      <w:r>
        <w:t>IMO Recommendation on Performance Standards for a ship-borne Automatic Identification Sys</w:t>
      </w:r>
      <w:r w:rsidR="00A30F00">
        <w:t>tem (AIS), (MSC 74(69) Annex 3);</w:t>
      </w:r>
    </w:p>
    <w:p w14:paraId="13F85A1C" w14:textId="77777777" w:rsidR="00D5589D" w:rsidRDefault="00D5589D" w:rsidP="009A082C">
      <w:pPr>
        <w:pStyle w:val="Bullet1-recommendation"/>
      </w:pPr>
      <w:r>
        <w:t>IEC 62288 Maritime navigation and radiocommunication equipment and systems – Presentation of navigation related information on shipborne navigational displays – General requirements, methods of testing and required test results</w:t>
      </w:r>
    </w:p>
    <w:p w14:paraId="39A5951A" w14:textId="77777777" w:rsidR="006B5D66" w:rsidRDefault="006B5D66" w:rsidP="009A082C">
      <w:pPr>
        <w:pStyle w:val="Bullet1-recommendation"/>
      </w:pPr>
      <w:r>
        <w:t>IEC 62320-1 AIS Base Stations – Minimum operational and performance requirements – methods of test and required test results;</w:t>
      </w:r>
    </w:p>
    <w:p w14:paraId="2055D160" w14:textId="77777777" w:rsidR="006B5D66" w:rsidRDefault="006B5D66" w:rsidP="009A082C">
      <w:pPr>
        <w:pStyle w:val="Bullet1-recommendation"/>
      </w:pPr>
      <w:r>
        <w:t>IEC 62320-2 AIS AtoN stations - Minimum operational and performance requirements - methods of test and required test results;</w:t>
      </w:r>
    </w:p>
    <w:p w14:paraId="174E1BEE" w14:textId="77777777" w:rsidR="003B000B" w:rsidRDefault="003B000B" w:rsidP="009A082C">
      <w:pPr>
        <w:pStyle w:val="Bullet1-recommendation"/>
      </w:pPr>
      <w:r>
        <w:t>IMO. Res. A.1106(29) 2015 Revised Guidelines for the onboard use of shipborne automatic identification systems AIS</w:t>
      </w:r>
    </w:p>
    <w:p w14:paraId="2A923AF3" w14:textId="77777777" w:rsidR="003B000B" w:rsidRDefault="003B000B" w:rsidP="009A082C">
      <w:pPr>
        <w:pStyle w:val="Bullet1-recommendation"/>
      </w:pPr>
      <w:r>
        <w:t xml:space="preserve">IMO. MSC 232(82) Performance Standards for ECDIS </w:t>
      </w:r>
    </w:p>
    <w:p w14:paraId="46EC4CAD" w14:textId="77777777" w:rsidR="003B000B" w:rsidRDefault="003B000B" w:rsidP="009A082C">
      <w:pPr>
        <w:pStyle w:val="Bullet1-recommendation"/>
      </w:pPr>
      <w:r>
        <w:t xml:space="preserve">IMO. MSC.192(79) Performance standards for radar equipment </w:t>
      </w:r>
    </w:p>
    <w:p w14:paraId="72465EDD" w14:textId="77777777" w:rsidR="003B000B" w:rsidRDefault="003B000B" w:rsidP="009A082C">
      <w:pPr>
        <w:pStyle w:val="Bullet1-recommendation"/>
      </w:pPr>
      <w:r>
        <w:t xml:space="preserve">IMO. MSC.191(79) as amended, Performance Standards for the Presentation of Navigation-Related Information </w:t>
      </w:r>
    </w:p>
    <w:p w14:paraId="10B23235" w14:textId="77777777" w:rsidR="003B000B" w:rsidRDefault="003B000B" w:rsidP="009A082C">
      <w:pPr>
        <w:pStyle w:val="Bullet1-recommendation"/>
      </w:pPr>
      <w:r>
        <w:t>IMO. MSC SN.1/Circ.243/Rev.1 Amended Guidelines for the Presentation of Navigation-Related Symbols, Terms and Abbreviations</w:t>
      </w:r>
    </w:p>
    <w:p w14:paraId="1F3CE0B7" w14:textId="77777777" w:rsidR="003B000B" w:rsidRDefault="003B000B" w:rsidP="009A082C">
      <w:pPr>
        <w:pStyle w:val="Bullet1-recommendation"/>
      </w:pPr>
      <w:r>
        <w:t>IMO. MSC.1/Circ. 1473 Policy on use of AIS Aids to Navigation</w:t>
      </w:r>
    </w:p>
    <w:p w14:paraId="7D858E90" w14:textId="77777777" w:rsidR="006B5D66" w:rsidRDefault="006B5D66" w:rsidP="009A082C">
      <w:pPr>
        <w:pStyle w:val="Bullet1-recommendation"/>
      </w:pPr>
      <w:r>
        <w:t>IMO SN.1/Circ.289 - Guidance on the use of AIS application-specific messages;</w:t>
      </w:r>
    </w:p>
    <w:p w14:paraId="07BB3276" w14:textId="77777777" w:rsidR="006B5D66" w:rsidRDefault="006B5D66" w:rsidP="009A082C">
      <w:pPr>
        <w:pStyle w:val="Bullet1-recommendation"/>
      </w:pPr>
      <w:r w:rsidRPr="00826E10">
        <w:t>IMO SN.1/Circ.2</w:t>
      </w:r>
      <w:r w:rsidR="00794978">
        <w:t>90</w:t>
      </w:r>
      <w:r w:rsidRPr="00826E10">
        <w:t xml:space="preserve"> - </w:t>
      </w:r>
      <w:r>
        <w:t>G</w:t>
      </w:r>
      <w:r w:rsidRPr="00826E10">
        <w:t xml:space="preserve">uidance for the presentation and display of </w:t>
      </w:r>
      <w:r>
        <w:t xml:space="preserve">AIS </w:t>
      </w:r>
      <w:r w:rsidRPr="00826E10">
        <w:t>application-specific messages information</w:t>
      </w:r>
      <w:r>
        <w:t>;</w:t>
      </w:r>
    </w:p>
    <w:p w14:paraId="338B8DFE" w14:textId="77777777" w:rsidR="006B5D66" w:rsidRDefault="006B5D66" w:rsidP="00A30F00">
      <w:pPr>
        <w:pStyle w:val="Bullet1-recommendation"/>
        <w:spacing w:after="240"/>
      </w:pPr>
      <w:r>
        <w:t>IEC 62287</w:t>
      </w:r>
      <w:r w:rsidR="00D5589D">
        <w:t>-1</w:t>
      </w:r>
      <w:r>
        <w:t xml:space="preserve"> Maritime radionavigation and communication equipment and systems – Class B shipborne equipment of the Automatic Identification System (AIS) using CSTDMA techniques – Operation and performance requirements, method of</w:t>
      </w:r>
      <w:r w:rsidR="00A30F00">
        <w:t xml:space="preserve"> test and required test results;</w:t>
      </w:r>
    </w:p>
    <w:p w14:paraId="0BD31ACD" w14:textId="77777777" w:rsidR="00D5589D" w:rsidRPr="00460028" w:rsidRDefault="00D5589D" w:rsidP="00D5589D">
      <w:pPr>
        <w:pStyle w:val="Bullet1-recommendation"/>
        <w:spacing w:after="240"/>
      </w:pPr>
      <w:r>
        <w:t>IEC 62287-2 Maritime radionavigation and communication equipment and systems – Class B shipborne equipment of the Automatic Identification System (AIS) using SOTDMA techniques – Operation and performance requirements, method of test and required test results;</w:t>
      </w:r>
    </w:p>
    <w:p w14:paraId="3CB7CF90" w14:textId="77777777" w:rsidR="00D5589D" w:rsidRPr="00460028" w:rsidRDefault="00D5589D" w:rsidP="00A30F00">
      <w:pPr>
        <w:pStyle w:val="Bullet1-recommendation"/>
        <w:spacing w:after="240"/>
      </w:pPr>
    </w:p>
    <w:p w14:paraId="72A29DC7" w14:textId="77777777" w:rsidR="006B5D66" w:rsidRDefault="006B5D66" w:rsidP="009A082C">
      <w:pPr>
        <w:pStyle w:val="Noting"/>
      </w:pPr>
      <w:r w:rsidRPr="007E43BC">
        <w:rPr>
          <w:b/>
        </w:rPr>
        <w:t>NOTING FURTHER</w:t>
      </w:r>
      <w:r>
        <w:t xml:space="preserve"> that IALA has adopted: </w:t>
      </w:r>
    </w:p>
    <w:p w14:paraId="638BCCA8" w14:textId="77777777" w:rsidR="006B5D66" w:rsidRDefault="006B5D66" w:rsidP="009A082C">
      <w:pPr>
        <w:pStyle w:val="Bullet1-recommendation"/>
      </w:pPr>
      <w:r>
        <w:t xml:space="preserve">Recommendation </w:t>
      </w:r>
      <w:r w:rsidR="00D97073">
        <w:t>R0123 (</w:t>
      </w:r>
      <w:r>
        <w:t>A-123</w:t>
      </w:r>
      <w:r w:rsidR="00D97073">
        <w:t>)</w:t>
      </w:r>
      <w:r>
        <w:t xml:space="preserve"> on the Provision of Shore Based Automatic Identification Systems (AIS);</w:t>
      </w:r>
    </w:p>
    <w:p w14:paraId="0537427E" w14:textId="77777777" w:rsidR="006B5D66" w:rsidRDefault="006B5D66" w:rsidP="009A082C">
      <w:pPr>
        <w:pStyle w:val="Bullet1-recommendation"/>
      </w:pPr>
      <w:r>
        <w:t xml:space="preserve">Recommendation </w:t>
      </w:r>
      <w:r w:rsidR="00D97073">
        <w:t>R0124 (</w:t>
      </w:r>
      <w:r>
        <w:t>A-124</w:t>
      </w:r>
      <w:r w:rsidR="00D97073">
        <w:t>)</w:t>
      </w:r>
      <w:r>
        <w:t xml:space="preserve"> on  </w:t>
      </w:r>
      <w:r w:rsidR="00D97073">
        <w:t>T</w:t>
      </w:r>
      <w:r>
        <w:t>he AIS Service; and,</w:t>
      </w:r>
    </w:p>
    <w:p w14:paraId="33FEA01C" w14:textId="77777777" w:rsidR="003B000B" w:rsidRDefault="003B000B" w:rsidP="009A082C">
      <w:pPr>
        <w:pStyle w:val="Bullet1-recommendation"/>
      </w:pPr>
      <w:r>
        <w:t xml:space="preserve">Recommendation R0143 Provision of virtual </w:t>
      </w:r>
      <w:r w:rsidR="00FD29E0">
        <w:t>Aids To Navigation</w:t>
      </w:r>
    </w:p>
    <w:p w14:paraId="4A511ED3" w14:textId="77777777" w:rsidR="00FD29E0" w:rsidRDefault="00FD29E0" w:rsidP="009A082C">
      <w:pPr>
        <w:pStyle w:val="Bullet1-recommendation"/>
      </w:pPr>
      <w:r>
        <w:t>Recommendation R1016 Mobile Marine Aids to Navigation</w:t>
      </w:r>
    </w:p>
    <w:p w14:paraId="25185786" w14:textId="77777777" w:rsidR="00FD29E0" w:rsidRDefault="00FD29E0" w:rsidP="00FE00BE">
      <w:pPr>
        <w:pStyle w:val="Bullet1-recommendation"/>
      </w:pPr>
      <w:r>
        <w:t>Guideline G1154 Use of Mobile Aids to Navigation</w:t>
      </w:r>
    </w:p>
    <w:p w14:paraId="31E28579" w14:textId="77777777" w:rsidR="00FD29E0" w:rsidRDefault="003B000B" w:rsidP="009A082C">
      <w:pPr>
        <w:pStyle w:val="Bullet1-recommendation"/>
      </w:pPr>
      <w:r>
        <w:t xml:space="preserve">Guideline G1081 </w:t>
      </w:r>
      <w:r w:rsidR="00FD29E0">
        <w:t xml:space="preserve">Provision of </w:t>
      </w:r>
      <w:r>
        <w:t>Virtual Aids to Navigation;</w:t>
      </w:r>
      <w:r w:rsidDel="003B000B">
        <w:t xml:space="preserve"> </w:t>
      </w:r>
    </w:p>
    <w:p w14:paraId="5A274BF8" w14:textId="77777777" w:rsidR="00607890" w:rsidRDefault="00607890" w:rsidP="009A082C">
      <w:pPr>
        <w:pStyle w:val="Bullet1-recommendation"/>
      </w:pPr>
      <w:r>
        <w:t>Guideline G1084 Authorisation of AIS AtoN</w:t>
      </w:r>
    </w:p>
    <w:p w14:paraId="309A6134" w14:textId="77777777" w:rsidR="00FE00BE" w:rsidRDefault="00FE00BE" w:rsidP="009A082C">
      <w:pPr>
        <w:pStyle w:val="Bullet1-recommendation"/>
      </w:pPr>
      <w:r w:rsidRPr="00DD168D">
        <w:t xml:space="preserve">Recommendation </w:t>
      </w:r>
      <w:r>
        <w:t>R1015 Marking of Hazardous Wrecks</w:t>
      </w:r>
    </w:p>
    <w:p w14:paraId="2D8FE840" w14:textId="77777777" w:rsidR="00FE00BE" w:rsidRDefault="00FE00BE" w:rsidP="009A082C">
      <w:pPr>
        <w:pStyle w:val="Bullet1-recommendation"/>
      </w:pPr>
      <w:r>
        <w:t>Guideline G1046 Response plan for the marking of new wrecks</w:t>
      </w:r>
    </w:p>
    <w:p w14:paraId="04CDA95C" w14:textId="77777777" w:rsidR="006B5D66" w:rsidRDefault="006B5D66" w:rsidP="009A082C">
      <w:pPr>
        <w:pStyle w:val="Bullet1-recommendation"/>
      </w:pPr>
      <w:r>
        <w:t>The IALA NAVGUIDE, which includes a section on the use</w:t>
      </w:r>
      <w:r w:rsidR="00A30F00">
        <w:t xml:space="preserve"> of AIS as an Aid to Navigation;</w:t>
      </w:r>
    </w:p>
    <w:p w14:paraId="60E6D42F" w14:textId="77777777" w:rsidR="00F95FAA" w:rsidRDefault="00F95FAA" w:rsidP="00F95FAA">
      <w:pPr>
        <w:pStyle w:val="Bullet1-recommendation"/>
        <w:numPr>
          <w:ilvl w:val="0"/>
          <w:numId w:val="0"/>
        </w:numPr>
        <w:ind w:left="567"/>
      </w:pPr>
      <w:r w:rsidRPr="001B2DD3">
        <w:t>Reference documents are the latest from the date of issuance of these guidelines. Readers have to consider that some will be amended or revoked and care should be taken to follow up with the most up to date information.</w:t>
      </w:r>
    </w:p>
    <w:p w14:paraId="1266FDE5" w14:textId="77777777" w:rsidR="006B5D66" w:rsidRDefault="006B5D66" w:rsidP="009A082C">
      <w:pPr>
        <w:pStyle w:val="Noting"/>
      </w:pPr>
      <w:r w:rsidRPr="005125C1">
        <w:rPr>
          <w:b/>
        </w:rPr>
        <w:t>RECOGNI</w:t>
      </w:r>
      <w:r w:rsidR="0027507B">
        <w:rPr>
          <w:b/>
        </w:rPr>
        <w:t>Z</w:t>
      </w:r>
      <w:r w:rsidRPr="005125C1">
        <w:rPr>
          <w:b/>
        </w:rPr>
        <w:t>ING</w:t>
      </w:r>
      <w:r>
        <w:t xml:space="preserve"> that the use of AIS in VTS operations will assist in the development and maintenance of a traffic image, particularly with respect to the:</w:t>
      </w:r>
    </w:p>
    <w:p w14:paraId="14270679" w14:textId="77777777" w:rsidR="006B5D66" w:rsidRDefault="006B5D66" w:rsidP="009A082C">
      <w:pPr>
        <w:pStyle w:val="Bullet1-recommendation"/>
      </w:pPr>
      <w:r>
        <w:t>Identification of vessels;</w:t>
      </w:r>
    </w:p>
    <w:p w14:paraId="382FFFFD" w14:textId="77777777" w:rsidR="006B5D66" w:rsidRDefault="006B5D66" w:rsidP="009A082C">
      <w:pPr>
        <w:pStyle w:val="Bullet1-recommendation"/>
      </w:pPr>
      <w:r>
        <w:t>Tracking of vessels;</w:t>
      </w:r>
    </w:p>
    <w:p w14:paraId="247C50F2" w14:textId="77777777" w:rsidR="006B5D66" w:rsidRDefault="006B5D66" w:rsidP="009A082C">
      <w:pPr>
        <w:pStyle w:val="Bullet1-recommendation"/>
      </w:pPr>
      <w:r>
        <w:t>Simplification of information exchange; and,</w:t>
      </w:r>
    </w:p>
    <w:p w14:paraId="503A2B0E" w14:textId="77777777" w:rsidR="006B5D66" w:rsidRDefault="006B5D66" w:rsidP="009A082C">
      <w:pPr>
        <w:pStyle w:val="Bullet1-recommendation"/>
      </w:pPr>
      <w:r>
        <w:t xml:space="preserve">Provision of additional information to assist in vessel traffic management. </w:t>
      </w:r>
    </w:p>
    <w:p w14:paraId="62929B70" w14:textId="77777777" w:rsidR="006B5D66" w:rsidRDefault="006B5D66" w:rsidP="009A082C">
      <w:pPr>
        <w:pStyle w:val="Noting"/>
      </w:pPr>
      <w:r w:rsidRPr="005125C1">
        <w:rPr>
          <w:b/>
        </w:rPr>
        <w:t>RECOGNI</w:t>
      </w:r>
      <w:r w:rsidR="0027507B">
        <w:rPr>
          <w:b/>
        </w:rPr>
        <w:t>Z</w:t>
      </w:r>
      <w:r w:rsidRPr="005125C1">
        <w:rPr>
          <w:b/>
        </w:rPr>
        <w:t>ING ALSO</w:t>
      </w:r>
      <w:r>
        <w:t xml:space="preserve"> that an AIS transponder could provide information and data that could:</w:t>
      </w:r>
    </w:p>
    <w:p w14:paraId="2D621259" w14:textId="77777777" w:rsidR="006B5D66" w:rsidRDefault="006B5D66" w:rsidP="009A082C">
      <w:pPr>
        <w:pStyle w:val="Bullet1-recommendation"/>
      </w:pPr>
      <w:r>
        <w:t>Be used as an aid to navigation;</w:t>
      </w:r>
    </w:p>
    <w:p w14:paraId="2666A112" w14:textId="77777777" w:rsidR="006B5D66" w:rsidRDefault="006B5D66" w:rsidP="009A082C">
      <w:pPr>
        <w:pStyle w:val="Bullet1-recommendation"/>
      </w:pPr>
      <w:r>
        <w:t>Complement existing aids to navigation;</w:t>
      </w:r>
    </w:p>
    <w:p w14:paraId="4A3E06FB" w14:textId="77777777" w:rsidR="006B5D66" w:rsidRDefault="006B5D66" w:rsidP="009A082C">
      <w:pPr>
        <w:pStyle w:val="Bullet1-recommendation"/>
      </w:pPr>
      <w:r>
        <w:t>Monitor the performance of aids to navigation;</w:t>
      </w:r>
    </w:p>
    <w:p w14:paraId="489EA40C" w14:textId="77777777" w:rsidR="006B5D66" w:rsidRDefault="006B5D66" w:rsidP="009A082C">
      <w:pPr>
        <w:pStyle w:val="Bullet1-recommendation"/>
      </w:pPr>
      <w:r>
        <w:t>Monitor the ‘on station’ position of floating aids to navigation;</w:t>
      </w:r>
    </w:p>
    <w:p w14:paraId="09084A89" w14:textId="77777777" w:rsidR="006B5D66" w:rsidRDefault="006B5D66" w:rsidP="009A082C">
      <w:pPr>
        <w:pStyle w:val="Bullet1-recommendation"/>
      </w:pPr>
      <w:r>
        <w:t>Provide identity, state of ‘health’ and other navigational information such as meteorological and hydrological data, if available, to ships and shore authorities; and</w:t>
      </w:r>
    </w:p>
    <w:p w14:paraId="1E202C02" w14:textId="77777777" w:rsidR="006B5D66" w:rsidRDefault="006B5D66" w:rsidP="009A082C">
      <w:pPr>
        <w:pStyle w:val="Bullet1-recommendation"/>
      </w:pPr>
      <w:r>
        <w:t>Be used to assess traffic type and pattern to assist in providing the appropriate level of service and mix o</w:t>
      </w:r>
      <w:r w:rsidR="00A30F00">
        <w:t>f aids to navigation;</w:t>
      </w:r>
    </w:p>
    <w:p w14:paraId="53451215" w14:textId="77777777" w:rsidR="006B5D66" w:rsidRDefault="006B5D66" w:rsidP="009A082C">
      <w:pPr>
        <w:pStyle w:val="Noting"/>
      </w:pPr>
      <w:r w:rsidRPr="005125C1">
        <w:rPr>
          <w:b/>
        </w:rPr>
        <w:t>HAVING CONSIDERED</w:t>
      </w:r>
      <w:r>
        <w:t xml:space="preserve"> the various applications of AIS that have been identified by IMO, ITU, IEC and IALA;</w:t>
      </w:r>
    </w:p>
    <w:p w14:paraId="1BD382CD" w14:textId="77777777" w:rsidR="006B5D66" w:rsidRDefault="006B5D66" w:rsidP="009A082C">
      <w:pPr>
        <w:pStyle w:val="Noting"/>
      </w:pPr>
      <w:r w:rsidRPr="005125C1">
        <w:rPr>
          <w:b/>
        </w:rPr>
        <w:t>HAVING DECIDED</w:t>
      </w:r>
      <w:r>
        <w:t xml:space="preserve"> that, in addition to the transfer of data from ship to ship, ship-to shore and shore-to ship, as identified by IMO, the Automatic Identification System is defined as a system for use as:</w:t>
      </w:r>
    </w:p>
    <w:p w14:paraId="1C4DBDC7" w14:textId="77777777" w:rsidR="006B5D66" w:rsidRDefault="006B5D66" w:rsidP="009A082C">
      <w:pPr>
        <w:pStyle w:val="Bullet1-recommendation"/>
      </w:pPr>
      <w:r>
        <w:t>A marine aid to navigation;</w:t>
      </w:r>
    </w:p>
    <w:p w14:paraId="6D7643D2" w14:textId="77777777" w:rsidR="006B5D66" w:rsidRDefault="006B5D66" w:rsidP="009A082C">
      <w:pPr>
        <w:pStyle w:val="Bullet1-recommendation"/>
      </w:pPr>
      <w:r>
        <w:t>A tool to assist in VTS operations; and</w:t>
      </w:r>
    </w:p>
    <w:p w14:paraId="6D14C8E5" w14:textId="77777777" w:rsidR="006B5D66" w:rsidRPr="005125C1" w:rsidRDefault="006B5D66" w:rsidP="009A082C">
      <w:pPr>
        <w:pStyle w:val="Bullet1-recommendation"/>
      </w:pPr>
      <w:r>
        <w:t xml:space="preserve">A tool to assist aids </w:t>
      </w:r>
      <w:r w:rsidR="00A30F00">
        <w:t>to navigation service providers;</w:t>
      </w:r>
    </w:p>
    <w:p w14:paraId="516BF1E6" w14:textId="77777777" w:rsidR="006B5D66" w:rsidRPr="00460028" w:rsidRDefault="006B5D66" w:rsidP="009A082C">
      <w:pPr>
        <w:pStyle w:val="Noting"/>
      </w:pPr>
      <w:r w:rsidRPr="00FE293B">
        <w:rPr>
          <w:b/>
        </w:rPr>
        <w:t>ADOPTS</w:t>
      </w:r>
      <w:r w:rsidRPr="00460028">
        <w:t xml:space="preserve"> </w:t>
      </w:r>
      <w:r w:rsidRPr="005125C1">
        <w:t>the ‘AIS Aids to Navigation Service’ set</w:t>
      </w:r>
      <w:r>
        <w:t xml:space="preserve"> out</w:t>
      </w:r>
      <w:r w:rsidRPr="005125C1">
        <w:t xml:space="preserve"> </w:t>
      </w:r>
      <w:r>
        <w:t>in the Annex of this R</w:t>
      </w:r>
      <w:r w:rsidRPr="00460028">
        <w:t>ecommendation; and,</w:t>
      </w:r>
    </w:p>
    <w:p w14:paraId="352BF65F" w14:textId="77777777" w:rsidR="006B5D66" w:rsidRPr="005125C1" w:rsidRDefault="006B5D66" w:rsidP="009A082C">
      <w:pPr>
        <w:pStyle w:val="Noting"/>
      </w:pPr>
      <w:r w:rsidRPr="00460028">
        <w:rPr>
          <w:b/>
        </w:rPr>
        <w:t>RECOMMENDS</w:t>
      </w:r>
      <w:r w:rsidRPr="00460028">
        <w:t xml:space="preserve"> that National Members and other appropriate Authorities providing mar</w:t>
      </w:r>
      <w:r>
        <w:t>ine aids to navigation services u</w:t>
      </w:r>
      <w:r w:rsidRPr="005125C1">
        <w:t>se appropriate AIS units as part of their marine aid to navigation services for</w:t>
      </w:r>
      <w:r>
        <w:t>:</w:t>
      </w:r>
      <w:r w:rsidRPr="005125C1">
        <w:t xml:space="preserve"> </w:t>
      </w:r>
    </w:p>
    <w:p w14:paraId="729770FA" w14:textId="77777777" w:rsidR="006B5D66" w:rsidRPr="005125C1" w:rsidRDefault="006B5D66" w:rsidP="009A082C">
      <w:pPr>
        <w:pStyle w:val="List1-recommendation"/>
      </w:pPr>
      <w:r w:rsidRPr="005125C1">
        <w:t>the provision</w:t>
      </w:r>
      <w:r>
        <w:t xml:space="preserve"> of</w:t>
      </w:r>
      <w:r w:rsidRPr="005125C1">
        <w:t xml:space="preserve"> information and data to shipping, and</w:t>
      </w:r>
    </w:p>
    <w:p w14:paraId="36D61830" w14:textId="77777777" w:rsidR="006B5D66" w:rsidRPr="007E43BC" w:rsidRDefault="006B5D66" w:rsidP="009A082C">
      <w:pPr>
        <w:pStyle w:val="List1-recommendation"/>
      </w:pPr>
      <w:r w:rsidRPr="005125C1">
        <w:t>monitoring and control purposes.</w:t>
      </w:r>
    </w:p>
    <w:bookmarkEnd w:id="2"/>
    <w:p w14:paraId="4E6ABC88" w14:textId="77777777" w:rsidR="0044753A" w:rsidRDefault="0044753A" w:rsidP="00E93C3D">
      <w:pPr>
        <w:pStyle w:val="Lista-recommendationtext"/>
      </w:pPr>
    </w:p>
    <w:p w14:paraId="6FCF981A" w14:textId="77777777" w:rsidR="005A19E9" w:rsidRDefault="005A19E9" w:rsidP="005A19E9">
      <w:pPr>
        <w:pStyle w:val="BodyText"/>
        <w:sectPr w:rsidR="005A19E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0A0B1077" w14:textId="77777777" w:rsidR="00A24BCC" w:rsidRDefault="00A24BCC">
      <w:pPr>
        <w:pStyle w:val="TOC1"/>
        <w:rPr>
          <w:b w:val="0"/>
          <w:caps w:val="0"/>
          <w:color w:val="auto"/>
          <w:sz w:val="22"/>
          <w:szCs w:val="22"/>
        </w:rPr>
      </w:pPr>
      <w:r>
        <w:rPr>
          <w:b w:val="0"/>
          <w:caps w:val="0"/>
        </w:rPr>
        <w:fldChar w:fldCharType="begin"/>
      </w:r>
      <w:r>
        <w:rPr>
          <w:b w:val="0"/>
          <w:caps w:val="0"/>
        </w:rPr>
        <w:instrText xml:space="preserve"> TOC \o "1-3" \t "Appendix Head 1,2,Annex,4,Annex title Head 1,1,Appendix title Head 1,1" </w:instrText>
      </w:r>
      <w:r>
        <w:rPr>
          <w:b w:val="0"/>
          <w:caps w:val="0"/>
        </w:rPr>
        <w:fldChar w:fldCharType="separate"/>
      </w:r>
      <w:r w:rsidRPr="009214C3">
        <w:rPr>
          <w:u w:color="407EC9"/>
        </w:rPr>
        <w:t>ANNEX A</w:t>
      </w:r>
      <w:r>
        <w:rPr>
          <w:b w:val="0"/>
          <w:caps w:val="0"/>
          <w:color w:val="auto"/>
          <w:sz w:val="22"/>
          <w:szCs w:val="22"/>
        </w:rPr>
        <w:tab/>
      </w:r>
      <w:r>
        <w:t>THE USE OF THE AUTOMATIC IDENTIFICATION SYSTEM (AIS) IN MARINE AIDS TO NAVIGATION SERVICES</w:t>
      </w:r>
      <w:r>
        <w:tab/>
      </w:r>
      <w:r>
        <w:fldChar w:fldCharType="begin"/>
      </w:r>
      <w:r>
        <w:instrText xml:space="preserve"> PAGEREF _Toc59531924 \h </w:instrText>
      </w:r>
      <w:r>
        <w:fldChar w:fldCharType="separate"/>
      </w:r>
      <w:r>
        <w:t>7</w:t>
      </w:r>
      <w:r>
        <w:fldChar w:fldCharType="end"/>
      </w:r>
    </w:p>
    <w:p w14:paraId="658351D0" w14:textId="77777777" w:rsidR="00A24BCC" w:rsidRDefault="00A24BCC">
      <w:pPr>
        <w:pStyle w:val="TOC1"/>
        <w:rPr>
          <w:b w:val="0"/>
          <w:caps w:val="0"/>
          <w:color w:val="auto"/>
          <w:sz w:val="22"/>
          <w:szCs w:val="22"/>
        </w:rPr>
      </w:pPr>
      <w:r w:rsidRPr="009214C3">
        <w:t>1</w:t>
      </w:r>
      <w:r>
        <w:rPr>
          <w:b w:val="0"/>
          <w:caps w:val="0"/>
          <w:color w:val="auto"/>
          <w:sz w:val="22"/>
          <w:szCs w:val="22"/>
        </w:rPr>
        <w:tab/>
      </w:r>
      <w:r>
        <w:t>Background</w:t>
      </w:r>
      <w:r>
        <w:tab/>
      </w:r>
      <w:r>
        <w:fldChar w:fldCharType="begin"/>
      </w:r>
      <w:r>
        <w:instrText xml:space="preserve"> PAGEREF _Toc59531925 \h </w:instrText>
      </w:r>
      <w:r>
        <w:fldChar w:fldCharType="separate"/>
      </w:r>
      <w:r>
        <w:t>7</w:t>
      </w:r>
      <w:r>
        <w:fldChar w:fldCharType="end"/>
      </w:r>
    </w:p>
    <w:p w14:paraId="79E67552" w14:textId="77777777" w:rsidR="00A24BCC" w:rsidRDefault="00A24BCC">
      <w:pPr>
        <w:pStyle w:val="TOC1"/>
        <w:rPr>
          <w:b w:val="0"/>
          <w:caps w:val="0"/>
          <w:color w:val="auto"/>
          <w:sz w:val="22"/>
          <w:szCs w:val="22"/>
        </w:rPr>
      </w:pPr>
      <w:r w:rsidRPr="009214C3">
        <w:t>2</w:t>
      </w:r>
      <w:r>
        <w:rPr>
          <w:b w:val="0"/>
          <w:caps w:val="0"/>
          <w:color w:val="auto"/>
          <w:sz w:val="22"/>
          <w:szCs w:val="22"/>
        </w:rPr>
        <w:tab/>
      </w:r>
      <w:r>
        <w:t>Introduction</w:t>
      </w:r>
      <w:r>
        <w:tab/>
      </w:r>
      <w:r>
        <w:fldChar w:fldCharType="begin"/>
      </w:r>
      <w:r>
        <w:instrText xml:space="preserve"> PAGEREF _Toc59531926 \h </w:instrText>
      </w:r>
      <w:r>
        <w:fldChar w:fldCharType="separate"/>
      </w:r>
      <w:r>
        <w:t>7</w:t>
      </w:r>
      <w:r>
        <w:fldChar w:fldCharType="end"/>
      </w:r>
    </w:p>
    <w:p w14:paraId="192FC60C" w14:textId="77777777" w:rsidR="00A24BCC" w:rsidRDefault="00A24BCC">
      <w:pPr>
        <w:pStyle w:val="TOC2"/>
        <w:rPr>
          <w:color w:val="auto"/>
          <w:szCs w:val="22"/>
        </w:rPr>
      </w:pPr>
      <w:r w:rsidRPr="009214C3">
        <w:rPr>
          <w:caps/>
        </w:rPr>
        <w:t>2.1</w:t>
      </w:r>
      <w:r>
        <w:rPr>
          <w:color w:val="auto"/>
          <w:szCs w:val="22"/>
        </w:rPr>
        <w:tab/>
      </w:r>
      <w:r>
        <w:t>Aids to Navigation Report</w:t>
      </w:r>
      <w:r>
        <w:tab/>
      </w:r>
      <w:r>
        <w:fldChar w:fldCharType="begin"/>
      </w:r>
      <w:r>
        <w:instrText xml:space="preserve"> PAGEREF _Toc59531927 \h </w:instrText>
      </w:r>
      <w:r>
        <w:fldChar w:fldCharType="separate"/>
      </w:r>
      <w:r>
        <w:t>8</w:t>
      </w:r>
      <w:r>
        <w:fldChar w:fldCharType="end"/>
      </w:r>
    </w:p>
    <w:p w14:paraId="58CD8C8E" w14:textId="77777777" w:rsidR="00A24BCC" w:rsidRDefault="00A24BCC">
      <w:pPr>
        <w:pStyle w:val="TOC2"/>
        <w:rPr>
          <w:color w:val="auto"/>
          <w:szCs w:val="22"/>
        </w:rPr>
      </w:pPr>
      <w:r w:rsidRPr="009214C3">
        <w:rPr>
          <w:caps/>
        </w:rPr>
        <w:t>2.2</w:t>
      </w:r>
      <w:r>
        <w:rPr>
          <w:color w:val="auto"/>
          <w:szCs w:val="22"/>
        </w:rPr>
        <w:tab/>
      </w:r>
      <w:r>
        <w:t>Technical standard for AIS AtoN Stations</w:t>
      </w:r>
      <w:r>
        <w:tab/>
      </w:r>
      <w:r>
        <w:fldChar w:fldCharType="begin"/>
      </w:r>
      <w:r>
        <w:instrText xml:space="preserve"> PAGEREF _Toc59531928 \h </w:instrText>
      </w:r>
      <w:r>
        <w:fldChar w:fldCharType="separate"/>
      </w:r>
      <w:r>
        <w:t>8</w:t>
      </w:r>
      <w:r>
        <w:fldChar w:fldCharType="end"/>
      </w:r>
    </w:p>
    <w:p w14:paraId="60960764" w14:textId="77777777" w:rsidR="00A24BCC" w:rsidRDefault="00A24BCC">
      <w:pPr>
        <w:pStyle w:val="TOC3"/>
        <w:rPr>
          <w:color w:val="auto"/>
          <w:sz w:val="22"/>
          <w:szCs w:val="22"/>
        </w:rPr>
      </w:pPr>
      <w:r w:rsidRPr="009214C3">
        <w:rPr>
          <w:caps/>
        </w:rPr>
        <w:t>2.2.1</w:t>
      </w:r>
      <w:r>
        <w:rPr>
          <w:color w:val="auto"/>
          <w:sz w:val="22"/>
          <w:szCs w:val="22"/>
        </w:rPr>
        <w:tab/>
      </w:r>
      <w:r>
        <w:t>Type 1 AIS AtoN Station</w:t>
      </w:r>
      <w:r>
        <w:tab/>
      </w:r>
      <w:r>
        <w:fldChar w:fldCharType="begin"/>
      </w:r>
      <w:r>
        <w:instrText xml:space="preserve"> PAGEREF _Toc59531929 \h </w:instrText>
      </w:r>
      <w:r>
        <w:fldChar w:fldCharType="separate"/>
      </w:r>
      <w:r>
        <w:t>8</w:t>
      </w:r>
      <w:r>
        <w:fldChar w:fldCharType="end"/>
      </w:r>
    </w:p>
    <w:p w14:paraId="76A65F11" w14:textId="77777777" w:rsidR="00A24BCC" w:rsidRDefault="00A24BCC">
      <w:pPr>
        <w:pStyle w:val="TOC3"/>
        <w:rPr>
          <w:color w:val="auto"/>
          <w:sz w:val="22"/>
          <w:szCs w:val="22"/>
        </w:rPr>
      </w:pPr>
      <w:r w:rsidRPr="009214C3">
        <w:rPr>
          <w:caps/>
        </w:rPr>
        <w:t>2.2.2</w:t>
      </w:r>
      <w:r>
        <w:rPr>
          <w:color w:val="auto"/>
          <w:sz w:val="22"/>
          <w:szCs w:val="22"/>
        </w:rPr>
        <w:tab/>
      </w:r>
      <w:r>
        <w:t>Type 2 AIS AtoN Station</w:t>
      </w:r>
      <w:r>
        <w:tab/>
      </w:r>
      <w:r>
        <w:fldChar w:fldCharType="begin"/>
      </w:r>
      <w:r>
        <w:instrText xml:space="preserve"> PAGEREF _Toc59531930 \h </w:instrText>
      </w:r>
      <w:r>
        <w:fldChar w:fldCharType="separate"/>
      </w:r>
      <w:r>
        <w:t>8</w:t>
      </w:r>
      <w:r>
        <w:fldChar w:fldCharType="end"/>
      </w:r>
    </w:p>
    <w:p w14:paraId="679A03E9" w14:textId="77777777" w:rsidR="00A24BCC" w:rsidRDefault="00A24BCC">
      <w:pPr>
        <w:pStyle w:val="TOC3"/>
        <w:rPr>
          <w:color w:val="auto"/>
          <w:sz w:val="22"/>
          <w:szCs w:val="22"/>
        </w:rPr>
      </w:pPr>
      <w:r w:rsidRPr="009214C3">
        <w:rPr>
          <w:caps/>
        </w:rPr>
        <w:t>2.2.3</w:t>
      </w:r>
      <w:r>
        <w:rPr>
          <w:color w:val="auto"/>
          <w:sz w:val="22"/>
          <w:szCs w:val="22"/>
        </w:rPr>
        <w:tab/>
      </w:r>
      <w:r>
        <w:t>Type 3 AIS AtoN Station</w:t>
      </w:r>
      <w:r>
        <w:tab/>
      </w:r>
      <w:r>
        <w:fldChar w:fldCharType="begin"/>
      </w:r>
      <w:r>
        <w:instrText xml:space="preserve"> PAGEREF _Toc59531931 \h </w:instrText>
      </w:r>
      <w:r>
        <w:fldChar w:fldCharType="separate"/>
      </w:r>
      <w:r>
        <w:t>8</w:t>
      </w:r>
      <w:r>
        <w:fldChar w:fldCharType="end"/>
      </w:r>
    </w:p>
    <w:p w14:paraId="1A9501D9" w14:textId="77777777" w:rsidR="00A24BCC" w:rsidRDefault="00A24BCC">
      <w:pPr>
        <w:pStyle w:val="TOC1"/>
        <w:rPr>
          <w:b w:val="0"/>
          <w:caps w:val="0"/>
          <w:color w:val="auto"/>
          <w:sz w:val="22"/>
          <w:szCs w:val="22"/>
        </w:rPr>
      </w:pPr>
      <w:r w:rsidRPr="009214C3">
        <w:t>3</w:t>
      </w:r>
      <w:r>
        <w:rPr>
          <w:b w:val="0"/>
          <w:caps w:val="0"/>
          <w:color w:val="auto"/>
          <w:sz w:val="22"/>
          <w:szCs w:val="22"/>
        </w:rPr>
        <w:tab/>
      </w:r>
      <w:r>
        <w:t>Supplementary AIS A</w:t>
      </w:r>
      <w:r w:rsidRPr="009214C3">
        <w:rPr>
          <w:caps w:val="0"/>
        </w:rPr>
        <w:t>to</w:t>
      </w:r>
      <w:r>
        <w:t>N Messages</w:t>
      </w:r>
      <w:r>
        <w:tab/>
      </w:r>
      <w:r>
        <w:fldChar w:fldCharType="begin"/>
      </w:r>
      <w:r>
        <w:instrText xml:space="preserve"> PAGEREF _Toc59531932 \h </w:instrText>
      </w:r>
      <w:r>
        <w:fldChar w:fldCharType="separate"/>
      </w:r>
      <w:r>
        <w:t>9</w:t>
      </w:r>
      <w:r>
        <w:fldChar w:fldCharType="end"/>
      </w:r>
    </w:p>
    <w:p w14:paraId="6174B381" w14:textId="77777777" w:rsidR="00A24BCC" w:rsidRDefault="00A24BCC">
      <w:pPr>
        <w:pStyle w:val="TOC2"/>
        <w:rPr>
          <w:color w:val="auto"/>
          <w:szCs w:val="22"/>
        </w:rPr>
      </w:pPr>
      <w:r w:rsidRPr="009214C3">
        <w:rPr>
          <w:caps/>
        </w:rPr>
        <w:t>3.1</w:t>
      </w:r>
      <w:r>
        <w:rPr>
          <w:color w:val="auto"/>
          <w:szCs w:val="22"/>
        </w:rPr>
        <w:tab/>
      </w:r>
      <w:r>
        <w:t>Message 6</w:t>
      </w:r>
      <w:r>
        <w:tab/>
      </w:r>
      <w:r>
        <w:fldChar w:fldCharType="begin"/>
      </w:r>
      <w:r>
        <w:instrText xml:space="preserve"> PAGEREF _Toc59531933 \h </w:instrText>
      </w:r>
      <w:r>
        <w:fldChar w:fldCharType="separate"/>
      </w:r>
      <w:r>
        <w:t>9</w:t>
      </w:r>
      <w:r>
        <w:fldChar w:fldCharType="end"/>
      </w:r>
    </w:p>
    <w:p w14:paraId="55173540" w14:textId="77777777" w:rsidR="00A24BCC" w:rsidRDefault="00A24BCC">
      <w:pPr>
        <w:pStyle w:val="TOC2"/>
        <w:rPr>
          <w:color w:val="auto"/>
          <w:szCs w:val="22"/>
        </w:rPr>
      </w:pPr>
      <w:r w:rsidRPr="009214C3">
        <w:rPr>
          <w:caps/>
        </w:rPr>
        <w:t>3.2</w:t>
      </w:r>
      <w:r>
        <w:rPr>
          <w:color w:val="auto"/>
          <w:szCs w:val="22"/>
        </w:rPr>
        <w:tab/>
      </w:r>
      <w:r>
        <w:t>Message 8</w:t>
      </w:r>
      <w:r>
        <w:tab/>
      </w:r>
      <w:r>
        <w:fldChar w:fldCharType="begin"/>
      </w:r>
      <w:r>
        <w:instrText xml:space="preserve"> PAGEREF _Toc59531934 \h </w:instrText>
      </w:r>
      <w:r>
        <w:fldChar w:fldCharType="separate"/>
      </w:r>
      <w:r>
        <w:t>10</w:t>
      </w:r>
      <w:r>
        <w:fldChar w:fldCharType="end"/>
      </w:r>
    </w:p>
    <w:p w14:paraId="7662CCD6" w14:textId="77777777" w:rsidR="00A24BCC" w:rsidRDefault="00A24BCC">
      <w:pPr>
        <w:pStyle w:val="TOC2"/>
        <w:rPr>
          <w:color w:val="auto"/>
          <w:szCs w:val="22"/>
        </w:rPr>
      </w:pPr>
      <w:r w:rsidRPr="009214C3">
        <w:rPr>
          <w:caps/>
        </w:rPr>
        <w:t>3.3</w:t>
      </w:r>
      <w:r>
        <w:rPr>
          <w:color w:val="auto"/>
          <w:szCs w:val="22"/>
        </w:rPr>
        <w:tab/>
      </w:r>
      <w:r>
        <w:t>Message 25</w:t>
      </w:r>
      <w:r>
        <w:tab/>
      </w:r>
      <w:r>
        <w:fldChar w:fldCharType="begin"/>
      </w:r>
      <w:r>
        <w:instrText xml:space="preserve"> PAGEREF _Toc59531935 \h </w:instrText>
      </w:r>
      <w:r>
        <w:fldChar w:fldCharType="separate"/>
      </w:r>
      <w:r>
        <w:t>10</w:t>
      </w:r>
      <w:r>
        <w:fldChar w:fldCharType="end"/>
      </w:r>
    </w:p>
    <w:p w14:paraId="47591FDC" w14:textId="77777777" w:rsidR="00A24BCC" w:rsidRDefault="00A24BCC">
      <w:pPr>
        <w:pStyle w:val="TOC2"/>
        <w:rPr>
          <w:color w:val="auto"/>
          <w:szCs w:val="22"/>
        </w:rPr>
      </w:pPr>
      <w:r w:rsidRPr="009214C3">
        <w:rPr>
          <w:caps/>
        </w:rPr>
        <w:t>3.4</w:t>
      </w:r>
      <w:r>
        <w:rPr>
          <w:color w:val="auto"/>
          <w:szCs w:val="22"/>
        </w:rPr>
        <w:tab/>
      </w:r>
      <w:r>
        <w:t>Message 26</w:t>
      </w:r>
      <w:r>
        <w:tab/>
      </w:r>
      <w:r>
        <w:fldChar w:fldCharType="begin"/>
      </w:r>
      <w:r>
        <w:instrText xml:space="preserve"> PAGEREF _Toc59531936 \h </w:instrText>
      </w:r>
      <w:r>
        <w:fldChar w:fldCharType="separate"/>
      </w:r>
      <w:r>
        <w:t>10</w:t>
      </w:r>
      <w:r>
        <w:fldChar w:fldCharType="end"/>
      </w:r>
    </w:p>
    <w:p w14:paraId="412806F9" w14:textId="77777777" w:rsidR="00A24BCC" w:rsidRDefault="00A24BCC">
      <w:pPr>
        <w:pStyle w:val="TOC2"/>
        <w:rPr>
          <w:color w:val="auto"/>
          <w:szCs w:val="22"/>
        </w:rPr>
      </w:pPr>
      <w:r w:rsidRPr="009214C3">
        <w:rPr>
          <w:caps/>
        </w:rPr>
        <w:t>3.5</w:t>
      </w:r>
      <w:r>
        <w:rPr>
          <w:color w:val="auto"/>
          <w:szCs w:val="22"/>
        </w:rPr>
        <w:tab/>
      </w:r>
      <w:r>
        <w:t>Overall</w:t>
      </w:r>
      <w:r>
        <w:tab/>
      </w:r>
      <w:r>
        <w:fldChar w:fldCharType="begin"/>
      </w:r>
      <w:r>
        <w:instrText xml:space="preserve"> PAGEREF _Toc59531937 \h </w:instrText>
      </w:r>
      <w:r>
        <w:fldChar w:fldCharType="separate"/>
      </w:r>
      <w:r>
        <w:t>10</w:t>
      </w:r>
      <w:r>
        <w:fldChar w:fldCharType="end"/>
      </w:r>
    </w:p>
    <w:p w14:paraId="37A0664F" w14:textId="77777777" w:rsidR="00A24BCC" w:rsidRDefault="00A24BCC">
      <w:pPr>
        <w:pStyle w:val="TOC1"/>
        <w:rPr>
          <w:b w:val="0"/>
          <w:caps w:val="0"/>
          <w:color w:val="auto"/>
          <w:sz w:val="22"/>
          <w:szCs w:val="22"/>
        </w:rPr>
      </w:pPr>
      <w:r w:rsidRPr="009214C3">
        <w:t>4</w:t>
      </w:r>
      <w:r>
        <w:rPr>
          <w:b w:val="0"/>
          <w:caps w:val="0"/>
          <w:color w:val="auto"/>
          <w:sz w:val="22"/>
          <w:szCs w:val="22"/>
        </w:rPr>
        <w:tab/>
      </w:r>
      <w:r>
        <w:t>Implementation</w:t>
      </w:r>
      <w:r>
        <w:tab/>
      </w:r>
      <w:r>
        <w:fldChar w:fldCharType="begin"/>
      </w:r>
      <w:r>
        <w:instrText xml:space="preserve"> PAGEREF _Toc59531938 \h </w:instrText>
      </w:r>
      <w:r>
        <w:fldChar w:fldCharType="separate"/>
      </w:r>
      <w:r>
        <w:t>10</w:t>
      </w:r>
      <w:r>
        <w:fldChar w:fldCharType="end"/>
      </w:r>
    </w:p>
    <w:p w14:paraId="1F81B519" w14:textId="77777777" w:rsidR="00A24BCC" w:rsidRDefault="00A24BCC">
      <w:pPr>
        <w:pStyle w:val="TOC2"/>
        <w:rPr>
          <w:color w:val="auto"/>
          <w:szCs w:val="22"/>
        </w:rPr>
      </w:pPr>
      <w:r w:rsidRPr="009214C3">
        <w:rPr>
          <w:caps/>
        </w:rPr>
        <w:t>4.1</w:t>
      </w:r>
      <w:r>
        <w:rPr>
          <w:color w:val="auto"/>
          <w:szCs w:val="22"/>
        </w:rPr>
        <w:tab/>
      </w:r>
      <w:r>
        <w:t>AIS AtoN service availability definition</w:t>
      </w:r>
      <w:r>
        <w:tab/>
      </w:r>
      <w:r>
        <w:fldChar w:fldCharType="begin"/>
      </w:r>
      <w:r>
        <w:instrText xml:space="preserve"> PAGEREF _Toc59531939 \h </w:instrText>
      </w:r>
      <w:r>
        <w:fldChar w:fldCharType="separate"/>
      </w:r>
      <w:r>
        <w:t>10</w:t>
      </w:r>
      <w:r>
        <w:fldChar w:fldCharType="end"/>
      </w:r>
    </w:p>
    <w:p w14:paraId="4E0D5619" w14:textId="77777777" w:rsidR="00A24BCC" w:rsidRDefault="00A24BCC">
      <w:pPr>
        <w:pStyle w:val="TOC2"/>
        <w:rPr>
          <w:color w:val="auto"/>
          <w:szCs w:val="22"/>
        </w:rPr>
      </w:pPr>
      <w:r w:rsidRPr="009214C3">
        <w:rPr>
          <w:caps/>
        </w:rPr>
        <w:t>4.2</w:t>
      </w:r>
      <w:r>
        <w:rPr>
          <w:color w:val="auto"/>
          <w:szCs w:val="22"/>
        </w:rPr>
        <w:tab/>
      </w:r>
      <w:r>
        <w:t>Real, Synthetic, and Virtual AIS AtoN</w:t>
      </w:r>
      <w:r>
        <w:tab/>
      </w:r>
      <w:r>
        <w:fldChar w:fldCharType="begin"/>
      </w:r>
      <w:r>
        <w:instrText xml:space="preserve"> PAGEREF _Toc59531940 \h </w:instrText>
      </w:r>
      <w:r>
        <w:fldChar w:fldCharType="separate"/>
      </w:r>
      <w:r>
        <w:t>11</w:t>
      </w:r>
      <w:r>
        <w:fldChar w:fldCharType="end"/>
      </w:r>
    </w:p>
    <w:p w14:paraId="70ACEB00" w14:textId="77777777" w:rsidR="00A24BCC" w:rsidRDefault="00A24BCC">
      <w:pPr>
        <w:pStyle w:val="TOC3"/>
        <w:rPr>
          <w:color w:val="auto"/>
          <w:sz w:val="22"/>
          <w:szCs w:val="22"/>
        </w:rPr>
      </w:pPr>
      <w:r w:rsidRPr="009214C3">
        <w:rPr>
          <w:caps/>
        </w:rPr>
        <w:t>4.2.1</w:t>
      </w:r>
      <w:r>
        <w:rPr>
          <w:color w:val="auto"/>
          <w:sz w:val="22"/>
          <w:szCs w:val="22"/>
        </w:rPr>
        <w:tab/>
      </w:r>
      <w:r>
        <w:t>Real AIS AtoN</w:t>
      </w:r>
      <w:r>
        <w:tab/>
      </w:r>
      <w:r>
        <w:fldChar w:fldCharType="begin"/>
      </w:r>
      <w:r>
        <w:instrText xml:space="preserve"> PAGEREF _Toc59531941 \h </w:instrText>
      </w:r>
      <w:r>
        <w:fldChar w:fldCharType="separate"/>
      </w:r>
      <w:r>
        <w:t>11</w:t>
      </w:r>
      <w:r>
        <w:fldChar w:fldCharType="end"/>
      </w:r>
    </w:p>
    <w:p w14:paraId="34C04ABF" w14:textId="77777777" w:rsidR="00A24BCC" w:rsidRDefault="00A24BCC">
      <w:pPr>
        <w:pStyle w:val="TOC3"/>
        <w:rPr>
          <w:color w:val="auto"/>
          <w:sz w:val="22"/>
          <w:szCs w:val="22"/>
        </w:rPr>
      </w:pPr>
      <w:r w:rsidRPr="009214C3">
        <w:rPr>
          <w:caps/>
        </w:rPr>
        <w:t>4.2.2</w:t>
      </w:r>
      <w:r>
        <w:rPr>
          <w:color w:val="auto"/>
          <w:sz w:val="22"/>
          <w:szCs w:val="22"/>
        </w:rPr>
        <w:tab/>
      </w:r>
      <w:r>
        <w:t>Synthetic AIS AtoN</w:t>
      </w:r>
      <w:r>
        <w:tab/>
      </w:r>
      <w:r>
        <w:fldChar w:fldCharType="begin"/>
      </w:r>
      <w:r>
        <w:instrText xml:space="preserve"> PAGEREF _Toc59531942 \h </w:instrText>
      </w:r>
      <w:r>
        <w:fldChar w:fldCharType="separate"/>
      </w:r>
      <w:r>
        <w:t>11</w:t>
      </w:r>
      <w:r>
        <w:fldChar w:fldCharType="end"/>
      </w:r>
    </w:p>
    <w:p w14:paraId="50006305" w14:textId="77777777" w:rsidR="00A24BCC" w:rsidRDefault="00A24BCC">
      <w:pPr>
        <w:pStyle w:val="TOC3"/>
        <w:rPr>
          <w:color w:val="auto"/>
          <w:sz w:val="22"/>
          <w:szCs w:val="22"/>
        </w:rPr>
      </w:pPr>
      <w:r w:rsidRPr="009214C3">
        <w:rPr>
          <w:caps/>
        </w:rPr>
        <w:t>4.2.3</w:t>
      </w:r>
      <w:r>
        <w:rPr>
          <w:color w:val="auto"/>
          <w:sz w:val="22"/>
          <w:szCs w:val="22"/>
        </w:rPr>
        <w:tab/>
      </w:r>
      <w:r>
        <w:t>Virtual AIS AtoN</w:t>
      </w:r>
      <w:r>
        <w:tab/>
      </w:r>
      <w:r>
        <w:fldChar w:fldCharType="begin"/>
      </w:r>
      <w:r>
        <w:instrText xml:space="preserve"> PAGEREF _Toc59531943 \h </w:instrText>
      </w:r>
      <w:r>
        <w:fldChar w:fldCharType="separate"/>
      </w:r>
      <w:r>
        <w:t>11</w:t>
      </w:r>
      <w:r>
        <w:fldChar w:fldCharType="end"/>
      </w:r>
    </w:p>
    <w:p w14:paraId="39E3844B" w14:textId="77777777" w:rsidR="00A24BCC" w:rsidRDefault="00A24BCC">
      <w:pPr>
        <w:pStyle w:val="TOC2"/>
        <w:rPr>
          <w:color w:val="auto"/>
          <w:szCs w:val="22"/>
        </w:rPr>
      </w:pPr>
      <w:r w:rsidRPr="009214C3">
        <w:rPr>
          <w:caps/>
        </w:rPr>
        <w:t>4.3</w:t>
      </w:r>
      <w:r>
        <w:rPr>
          <w:color w:val="auto"/>
          <w:szCs w:val="22"/>
        </w:rPr>
        <w:tab/>
      </w:r>
      <w:r>
        <w:t>MMSI numbers for AIS AtoN</w:t>
      </w:r>
      <w:r>
        <w:tab/>
      </w:r>
      <w:r>
        <w:fldChar w:fldCharType="begin"/>
      </w:r>
      <w:r>
        <w:instrText xml:space="preserve"> PAGEREF _Toc59531944 \h </w:instrText>
      </w:r>
      <w:r>
        <w:fldChar w:fldCharType="separate"/>
      </w:r>
      <w:r>
        <w:t>12</w:t>
      </w:r>
      <w:r>
        <w:fldChar w:fldCharType="end"/>
      </w:r>
    </w:p>
    <w:p w14:paraId="6857040A" w14:textId="77777777" w:rsidR="00A24BCC" w:rsidRDefault="00A24BCC">
      <w:pPr>
        <w:pStyle w:val="TOC3"/>
        <w:rPr>
          <w:color w:val="auto"/>
          <w:sz w:val="22"/>
          <w:szCs w:val="22"/>
        </w:rPr>
      </w:pPr>
      <w:r w:rsidRPr="009214C3">
        <w:rPr>
          <w:caps/>
        </w:rPr>
        <w:t>4.3.1</w:t>
      </w:r>
      <w:r>
        <w:rPr>
          <w:color w:val="auto"/>
          <w:sz w:val="22"/>
          <w:szCs w:val="22"/>
        </w:rPr>
        <w:tab/>
      </w:r>
      <w:r>
        <w:t>MMSI numbers for all AIS AtoN</w:t>
      </w:r>
      <w:r>
        <w:tab/>
      </w:r>
      <w:r>
        <w:fldChar w:fldCharType="begin"/>
      </w:r>
      <w:r>
        <w:instrText xml:space="preserve"> PAGEREF _Toc59531945 \h </w:instrText>
      </w:r>
      <w:r>
        <w:fldChar w:fldCharType="separate"/>
      </w:r>
      <w:r>
        <w:t>12</w:t>
      </w:r>
      <w:r>
        <w:fldChar w:fldCharType="end"/>
      </w:r>
    </w:p>
    <w:p w14:paraId="6D42E8D1" w14:textId="77777777" w:rsidR="00A24BCC" w:rsidRDefault="00A24BCC">
      <w:pPr>
        <w:pStyle w:val="TOC3"/>
        <w:rPr>
          <w:color w:val="auto"/>
          <w:sz w:val="22"/>
          <w:szCs w:val="22"/>
        </w:rPr>
      </w:pPr>
      <w:r w:rsidRPr="009214C3">
        <w:rPr>
          <w:caps/>
        </w:rPr>
        <w:t>4.3.2</w:t>
      </w:r>
      <w:r>
        <w:rPr>
          <w:color w:val="auto"/>
          <w:sz w:val="22"/>
          <w:szCs w:val="22"/>
        </w:rPr>
        <w:tab/>
      </w:r>
      <w:r>
        <w:t>MMSI numbers for Synthetic and Virtual AIS AtoN</w:t>
      </w:r>
      <w:r>
        <w:tab/>
      </w:r>
      <w:r>
        <w:fldChar w:fldCharType="begin"/>
      </w:r>
      <w:r>
        <w:instrText xml:space="preserve"> PAGEREF _Toc59531946 \h </w:instrText>
      </w:r>
      <w:r>
        <w:fldChar w:fldCharType="separate"/>
      </w:r>
      <w:r>
        <w:t>12</w:t>
      </w:r>
      <w:r>
        <w:fldChar w:fldCharType="end"/>
      </w:r>
    </w:p>
    <w:p w14:paraId="3AEA9D6D" w14:textId="77777777" w:rsidR="00A24BCC" w:rsidRDefault="00A24BCC">
      <w:pPr>
        <w:pStyle w:val="TOC3"/>
        <w:rPr>
          <w:color w:val="auto"/>
          <w:sz w:val="22"/>
          <w:szCs w:val="22"/>
        </w:rPr>
      </w:pPr>
      <w:r w:rsidRPr="009214C3">
        <w:rPr>
          <w:caps/>
        </w:rPr>
        <w:t>4.3.3</w:t>
      </w:r>
      <w:r>
        <w:rPr>
          <w:color w:val="auto"/>
          <w:sz w:val="22"/>
          <w:szCs w:val="22"/>
        </w:rPr>
        <w:tab/>
      </w:r>
      <w:r>
        <w:t>FATDMA Reservations</w:t>
      </w:r>
      <w:r>
        <w:tab/>
      </w:r>
      <w:r>
        <w:fldChar w:fldCharType="begin"/>
      </w:r>
      <w:r>
        <w:instrText xml:space="preserve"> PAGEREF _Toc59531947 \h </w:instrText>
      </w:r>
      <w:r>
        <w:fldChar w:fldCharType="separate"/>
      </w:r>
      <w:r>
        <w:t>12</w:t>
      </w:r>
      <w:r>
        <w:fldChar w:fldCharType="end"/>
      </w:r>
    </w:p>
    <w:p w14:paraId="55A6300B" w14:textId="77777777" w:rsidR="00A24BCC" w:rsidRDefault="00A24BCC">
      <w:pPr>
        <w:pStyle w:val="TOC2"/>
        <w:rPr>
          <w:color w:val="auto"/>
          <w:szCs w:val="22"/>
        </w:rPr>
      </w:pPr>
      <w:r w:rsidRPr="009214C3">
        <w:rPr>
          <w:caps/>
        </w:rPr>
        <w:t>4.4</w:t>
      </w:r>
      <w:r>
        <w:rPr>
          <w:color w:val="auto"/>
          <w:szCs w:val="22"/>
        </w:rPr>
        <w:tab/>
      </w:r>
      <w:r>
        <w:t>Reporting intervals for AIS AtoN messages</w:t>
      </w:r>
      <w:r>
        <w:tab/>
      </w:r>
      <w:r>
        <w:fldChar w:fldCharType="begin"/>
      </w:r>
      <w:r>
        <w:instrText xml:space="preserve"> PAGEREF _Toc59531948 \h </w:instrText>
      </w:r>
      <w:r>
        <w:fldChar w:fldCharType="separate"/>
      </w:r>
      <w:r>
        <w:t>12</w:t>
      </w:r>
      <w:r>
        <w:fldChar w:fldCharType="end"/>
      </w:r>
    </w:p>
    <w:p w14:paraId="638E00D8" w14:textId="77777777" w:rsidR="00A24BCC" w:rsidRDefault="00A24BCC">
      <w:pPr>
        <w:pStyle w:val="TOC3"/>
        <w:rPr>
          <w:color w:val="auto"/>
          <w:sz w:val="22"/>
          <w:szCs w:val="22"/>
        </w:rPr>
      </w:pPr>
      <w:r w:rsidRPr="009214C3">
        <w:rPr>
          <w:caps/>
        </w:rPr>
        <w:t>4.4.1</w:t>
      </w:r>
      <w:r>
        <w:rPr>
          <w:color w:val="auto"/>
          <w:sz w:val="22"/>
          <w:szCs w:val="22"/>
        </w:rPr>
        <w:tab/>
      </w:r>
      <w:r>
        <w:t>Message 21</w:t>
      </w:r>
      <w:r>
        <w:tab/>
      </w:r>
      <w:r>
        <w:fldChar w:fldCharType="begin"/>
      </w:r>
      <w:r>
        <w:instrText xml:space="preserve"> PAGEREF _Toc59531949 \h </w:instrText>
      </w:r>
      <w:r>
        <w:fldChar w:fldCharType="separate"/>
      </w:r>
      <w:r>
        <w:t>12</w:t>
      </w:r>
      <w:r>
        <w:fldChar w:fldCharType="end"/>
      </w:r>
    </w:p>
    <w:p w14:paraId="59C3390E" w14:textId="77777777" w:rsidR="00A24BCC" w:rsidRDefault="00A24BCC">
      <w:pPr>
        <w:pStyle w:val="TOC3"/>
        <w:rPr>
          <w:color w:val="auto"/>
          <w:sz w:val="22"/>
          <w:szCs w:val="22"/>
        </w:rPr>
      </w:pPr>
      <w:r w:rsidRPr="009214C3">
        <w:rPr>
          <w:caps/>
        </w:rPr>
        <w:t>4.4.2</w:t>
      </w:r>
      <w:r>
        <w:rPr>
          <w:color w:val="auto"/>
          <w:sz w:val="22"/>
          <w:szCs w:val="22"/>
        </w:rPr>
        <w:tab/>
      </w:r>
      <w:r>
        <w:t>Reporting intervals for other messages</w:t>
      </w:r>
      <w:r>
        <w:tab/>
      </w:r>
      <w:r>
        <w:fldChar w:fldCharType="begin"/>
      </w:r>
      <w:r>
        <w:instrText xml:space="preserve"> PAGEREF _Toc59531950 \h </w:instrText>
      </w:r>
      <w:r>
        <w:fldChar w:fldCharType="separate"/>
      </w:r>
      <w:r>
        <w:t>13</w:t>
      </w:r>
      <w:r>
        <w:fldChar w:fldCharType="end"/>
      </w:r>
    </w:p>
    <w:p w14:paraId="3170BF14" w14:textId="77777777" w:rsidR="00A24BCC" w:rsidRDefault="00A24BCC">
      <w:pPr>
        <w:pStyle w:val="TOC2"/>
        <w:rPr>
          <w:color w:val="auto"/>
          <w:szCs w:val="22"/>
        </w:rPr>
      </w:pPr>
      <w:r w:rsidRPr="009214C3">
        <w:rPr>
          <w:caps/>
        </w:rPr>
        <w:t>4.5</w:t>
      </w:r>
      <w:r>
        <w:rPr>
          <w:color w:val="auto"/>
          <w:szCs w:val="22"/>
        </w:rPr>
        <w:tab/>
      </w:r>
      <w:r>
        <w:t>Factors affecting the power drain of an AIS AtoN station</w:t>
      </w:r>
      <w:r>
        <w:tab/>
      </w:r>
      <w:r>
        <w:fldChar w:fldCharType="begin"/>
      </w:r>
      <w:r>
        <w:instrText xml:space="preserve"> PAGEREF _Toc59531951 \h </w:instrText>
      </w:r>
      <w:r>
        <w:fldChar w:fldCharType="separate"/>
      </w:r>
      <w:r>
        <w:t>13</w:t>
      </w:r>
      <w:r>
        <w:fldChar w:fldCharType="end"/>
      </w:r>
    </w:p>
    <w:p w14:paraId="4D5F38CF" w14:textId="77777777" w:rsidR="00A24BCC" w:rsidRDefault="00A24BCC">
      <w:pPr>
        <w:pStyle w:val="TOC2"/>
        <w:rPr>
          <w:color w:val="auto"/>
          <w:szCs w:val="22"/>
        </w:rPr>
      </w:pPr>
      <w:r w:rsidRPr="009214C3">
        <w:rPr>
          <w:caps/>
        </w:rPr>
        <w:t>4.6</w:t>
      </w:r>
      <w:r>
        <w:rPr>
          <w:color w:val="auto"/>
          <w:szCs w:val="22"/>
        </w:rPr>
        <w:tab/>
      </w:r>
      <w:r>
        <w:t>Repeating AIS SART messages</w:t>
      </w:r>
      <w:r>
        <w:tab/>
      </w:r>
      <w:r>
        <w:fldChar w:fldCharType="begin"/>
      </w:r>
      <w:r>
        <w:instrText xml:space="preserve"> PAGEREF _Toc59531952 \h </w:instrText>
      </w:r>
      <w:r>
        <w:fldChar w:fldCharType="separate"/>
      </w:r>
      <w:r>
        <w:t>14</w:t>
      </w:r>
      <w:r>
        <w:fldChar w:fldCharType="end"/>
      </w:r>
    </w:p>
    <w:p w14:paraId="59132F2B" w14:textId="77777777" w:rsidR="00A24BCC" w:rsidRDefault="00A24BCC">
      <w:pPr>
        <w:pStyle w:val="TOC2"/>
        <w:rPr>
          <w:color w:val="auto"/>
          <w:szCs w:val="22"/>
        </w:rPr>
      </w:pPr>
      <w:r w:rsidRPr="009214C3">
        <w:rPr>
          <w:caps/>
        </w:rPr>
        <w:t>4.7</w:t>
      </w:r>
      <w:r>
        <w:rPr>
          <w:color w:val="auto"/>
          <w:szCs w:val="22"/>
        </w:rPr>
        <w:tab/>
      </w:r>
      <w:r>
        <w:t>AIS VDL channels for AIS AtoN messages – Reporting Modes</w:t>
      </w:r>
      <w:r>
        <w:tab/>
      </w:r>
      <w:r>
        <w:fldChar w:fldCharType="begin"/>
      </w:r>
      <w:r>
        <w:instrText xml:space="preserve"> PAGEREF _Toc59531953 \h </w:instrText>
      </w:r>
      <w:r>
        <w:fldChar w:fldCharType="separate"/>
      </w:r>
      <w:r>
        <w:t>14</w:t>
      </w:r>
      <w:r>
        <w:fldChar w:fldCharType="end"/>
      </w:r>
    </w:p>
    <w:p w14:paraId="500579E2" w14:textId="77777777" w:rsidR="00A24BCC" w:rsidRDefault="00A24BCC">
      <w:pPr>
        <w:pStyle w:val="TOC3"/>
        <w:rPr>
          <w:color w:val="auto"/>
          <w:sz w:val="22"/>
          <w:szCs w:val="22"/>
        </w:rPr>
      </w:pPr>
      <w:r w:rsidRPr="009214C3">
        <w:rPr>
          <w:caps/>
        </w:rPr>
        <w:t>4.7.1</w:t>
      </w:r>
      <w:r>
        <w:rPr>
          <w:color w:val="auto"/>
          <w:sz w:val="22"/>
          <w:szCs w:val="22"/>
        </w:rPr>
        <w:tab/>
      </w:r>
      <w:r>
        <w:t>Reporting modes for Message 21</w:t>
      </w:r>
      <w:r>
        <w:tab/>
      </w:r>
      <w:r>
        <w:fldChar w:fldCharType="begin"/>
      </w:r>
      <w:r>
        <w:instrText xml:space="preserve"> PAGEREF _Toc59531954 \h </w:instrText>
      </w:r>
      <w:r>
        <w:fldChar w:fldCharType="separate"/>
      </w:r>
      <w:r>
        <w:t>14</w:t>
      </w:r>
      <w:r>
        <w:fldChar w:fldCharType="end"/>
      </w:r>
    </w:p>
    <w:p w14:paraId="7D21B734" w14:textId="77777777" w:rsidR="00A24BCC" w:rsidRDefault="00A24BCC">
      <w:pPr>
        <w:pStyle w:val="TOC3"/>
        <w:rPr>
          <w:color w:val="auto"/>
          <w:sz w:val="22"/>
          <w:szCs w:val="22"/>
        </w:rPr>
      </w:pPr>
      <w:r w:rsidRPr="009214C3">
        <w:rPr>
          <w:caps/>
        </w:rPr>
        <w:t>4.7.2</w:t>
      </w:r>
      <w:r>
        <w:rPr>
          <w:color w:val="auto"/>
          <w:sz w:val="22"/>
          <w:szCs w:val="22"/>
        </w:rPr>
        <w:tab/>
      </w:r>
      <w:r>
        <w:t>Reporting modes for other messages</w:t>
      </w:r>
      <w:r>
        <w:tab/>
      </w:r>
      <w:r>
        <w:fldChar w:fldCharType="begin"/>
      </w:r>
      <w:r>
        <w:instrText xml:space="preserve"> PAGEREF _Toc59531955 \h </w:instrText>
      </w:r>
      <w:r>
        <w:fldChar w:fldCharType="separate"/>
      </w:r>
      <w:r>
        <w:t>15</w:t>
      </w:r>
      <w:r>
        <w:fldChar w:fldCharType="end"/>
      </w:r>
    </w:p>
    <w:p w14:paraId="117E3982" w14:textId="77777777" w:rsidR="00A24BCC" w:rsidRDefault="00A24BCC">
      <w:pPr>
        <w:pStyle w:val="TOC2"/>
        <w:rPr>
          <w:color w:val="auto"/>
          <w:szCs w:val="22"/>
        </w:rPr>
      </w:pPr>
      <w:r w:rsidRPr="009214C3">
        <w:rPr>
          <w:caps/>
        </w:rPr>
        <w:t>4.8</w:t>
      </w:r>
      <w:r>
        <w:rPr>
          <w:color w:val="auto"/>
          <w:szCs w:val="22"/>
        </w:rPr>
        <w:tab/>
      </w:r>
      <w:r>
        <w:t>Configuration of Message 21, Aids to Navigation Report</w:t>
      </w:r>
      <w:r>
        <w:tab/>
      </w:r>
      <w:r>
        <w:fldChar w:fldCharType="begin"/>
      </w:r>
      <w:r>
        <w:instrText xml:space="preserve"> PAGEREF _Toc59531956 \h </w:instrText>
      </w:r>
      <w:r>
        <w:fldChar w:fldCharType="separate"/>
      </w:r>
      <w:r>
        <w:t>15</w:t>
      </w:r>
      <w:r>
        <w:fldChar w:fldCharType="end"/>
      </w:r>
    </w:p>
    <w:p w14:paraId="3270EE32" w14:textId="77777777" w:rsidR="00A24BCC" w:rsidRDefault="00A24BCC">
      <w:pPr>
        <w:pStyle w:val="TOC3"/>
        <w:rPr>
          <w:color w:val="auto"/>
          <w:sz w:val="22"/>
          <w:szCs w:val="22"/>
        </w:rPr>
      </w:pPr>
      <w:r w:rsidRPr="009214C3">
        <w:rPr>
          <w:caps/>
        </w:rPr>
        <w:t>4.8.1</w:t>
      </w:r>
      <w:r>
        <w:rPr>
          <w:color w:val="auto"/>
          <w:sz w:val="22"/>
          <w:szCs w:val="22"/>
        </w:rPr>
        <w:tab/>
      </w:r>
      <w:r>
        <w:t>Position monitoring for floating aids</w:t>
      </w:r>
      <w:r>
        <w:tab/>
      </w:r>
      <w:r>
        <w:fldChar w:fldCharType="begin"/>
      </w:r>
      <w:r>
        <w:instrText xml:space="preserve"> PAGEREF _Toc59531957 \h </w:instrText>
      </w:r>
      <w:r>
        <w:fldChar w:fldCharType="separate"/>
      </w:r>
      <w:r>
        <w:t>15</w:t>
      </w:r>
      <w:r>
        <w:fldChar w:fldCharType="end"/>
      </w:r>
    </w:p>
    <w:p w14:paraId="316EAFF5" w14:textId="77777777" w:rsidR="00A24BCC" w:rsidRDefault="00A24BCC">
      <w:pPr>
        <w:pStyle w:val="TOC3"/>
        <w:rPr>
          <w:color w:val="auto"/>
          <w:sz w:val="22"/>
          <w:szCs w:val="22"/>
        </w:rPr>
      </w:pPr>
      <w:r w:rsidRPr="009214C3">
        <w:rPr>
          <w:caps/>
        </w:rPr>
        <w:t>4.8.2</w:t>
      </w:r>
      <w:r>
        <w:rPr>
          <w:color w:val="auto"/>
          <w:sz w:val="22"/>
          <w:szCs w:val="22"/>
        </w:rPr>
        <w:tab/>
      </w:r>
      <w:r>
        <w:t>Name of AtoN</w:t>
      </w:r>
      <w:r>
        <w:tab/>
      </w:r>
      <w:r>
        <w:fldChar w:fldCharType="begin"/>
      </w:r>
      <w:r>
        <w:instrText xml:space="preserve"> PAGEREF _Toc59531958 \h </w:instrText>
      </w:r>
      <w:r>
        <w:fldChar w:fldCharType="separate"/>
      </w:r>
      <w:r>
        <w:t>15</w:t>
      </w:r>
      <w:r>
        <w:fldChar w:fldCharType="end"/>
      </w:r>
    </w:p>
    <w:p w14:paraId="7E6121E4" w14:textId="77777777" w:rsidR="00A24BCC" w:rsidRDefault="00A24BCC">
      <w:pPr>
        <w:pStyle w:val="TOC3"/>
        <w:rPr>
          <w:color w:val="auto"/>
          <w:sz w:val="22"/>
          <w:szCs w:val="22"/>
        </w:rPr>
      </w:pPr>
      <w:r w:rsidRPr="009214C3">
        <w:rPr>
          <w:caps/>
        </w:rPr>
        <w:t>4.8.3</w:t>
      </w:r>
      <w:r>
        <w:rPr>
          <w:color w:val="auto"/>
          <w:sz w:val="22"/>
          <w:szCs w:val="22"/>
        </w:rPr>
        <w:tab/>
      </w:r>
      <w:r>
        <w:t>The ‘Dimension/reference for position AtoN field’</w:t>
      </w:r>
      <w:r>
        <w:tab/>
      </w:r>
      <w:r>
        <w:fldChar w:fldCharType="begin"/>
      </w:r>
      <w:r>
        <w:instrText xml:space="preserve"> PAGEREF _Toc59531959 \h </w:instrText>
      </w:r>
      <w:r>
        <w:fldChar w:fldCharType="separate"/>
      </w:r>
      <w:r>
        <w:t>15</w:t>
      </w:r>
      <w:r>
        <w:fldChar w:fldCharType="end"/>
      </w:r>
    </w:p>
    <w:p w14:paraId="6F5E2A80" w14:textId="77777777" w:rsidR="00A24BCC" w:rsidRDefault="00A24BCC">
      <w:pPr>
        <w:pStyle w:val="TOC3"/>
        <w:rPr>
          <w:color w:val="auto"/>
          <w:sz w:val="22"/>
          <w:szCs w:val="22"/>
        </w:rPr>
      </w:pPr>
      <w:r w:rsidRPr="009214C3">
        <w:rPr>
          <w:caps/>
        </w:rPr>
        <w:t>4.8.4</w:t>
      </w:r>
      <w:r>
        <w:rPr>
          <w:color w:val="auto"/>
          <w:sz w:val="22"/>
          <w:szCs w:val="22"/>
        </w:rPr>
        <w:tab/>
      </w:r>
      <w:r>
        <w:t>AtoN Status Bits</w:t>
      </w:r>
      <w:r>
        <w:tab/>
      </w:r>
      <w:r>
        <w:fldChar w:fldCharType="begin"/>
      </w:r>
      <w:r>
        <w:instrText xml:space="preserve"> PAGEREF _Toc59531960 \h </w:instrText>
      </w:r>
      <w:r>
        <w:fldChar w:fldCharType="separate"/>
      </w:r>
      <w:r>
        <w:t>16</w:t>
      </w:r>
      <w:r>
        <w:fldChar w:fldCharType="end"/>
      </w:r>
    </w:p>
    <w:p w14:paraId="0A916850" w14:textId="77777777" w:rsidR="00A24BCC" w:rsidRDefault="00A24BCC">
      <w:pPr>
        <w:pStyle w:val="TOC3"/>
        <w:rPr>
          <w:color w:val="auto"/>
          <w:sz w:val="22"/>
          <w:szCs w:val="22"/>
        </w:rPr>
      </w:pPr>
      <w:r w:rsidRPr="009214C3">
        <w:rPr>
          <w:caps/>
        </w:rPr>
        <w:t>4.8.5</w:t>
      </w:r>
      <w:r>
        <w:rPr>
          <w:color w:val="auto"/>
          <w:sz w:val="22"/>
          <w:szCs w:val="22"/>
        </w:rPr>
        <w:tab/>
      </w:r>
      <w:r>
        <w:t>Type of Aid to Navigation</w:t>
      </w:r>
      <w:r>
        <w:tab/>
      </w:r>
      <w:r>
        <w:fldChar w:fldCharType="begin"/>
      </w:r>
      <w:r>
        <w:instrText xml:space="preserve"> PAGEREF _Toc59531961 \h </w:instrText>
      </w:r>
      <w:r>
        <w:fldChar w:fldCharType="separate"/>
      </w:r>
      <w:r>
        <w:t>17</w:t>
      </w:r>
      <w:r>
        <w:fldChar w:fldCharType="end"/>
      </w:r>
    </w:p>
    <w:p w14:paraId="075B89A0" w14:textId="77777777" w:rsidR="00A24BCC" w:rsidRDefault="00A24BCC">
      <w:pPr>
        <w:pStyle w:val="TOC3"/>
        <w:rPr>
          <w:color w:val="auto"/>
          <w:sz w:val="22"/>
          <w:szCs w:val="22"/>
        </w:rPr>
      </w:pPr>
      <w:r w:rsidRPr="009214C3">
        <w:rPr>
          <w:caps/>
        </w:rPr>
        <w:t>4.8.6</w:t>
      </w:r>
      <w:r>
        <w:rPr>
          <w:color w:val="auto"/>
          <w:sz w:val="22"/>
          <w:szCs w:val="22"/>
        </w:rPr>
        <w:tab/>
      </w:r>
      <w:r>
        <w:t>Type of Electronic Position Fixing Device</w:t>
      </w:r>
      <w:r>
        <w:tab/>
      </w:r>
      <w:r>
        <w:fldChar w:fldCharType="begin"/>
      </w:r>
      <w:r>
        <w:instrText xml:space="preserve"> PAGEREF _Toc59531962 \h </w:instrText>
      </w:r>
      <w:r>
        <w:fldChar w:fldCharType="separate"/>
      </w:r>
      <w:r>
        <w:t>19</w:t>
      </w:r>
      <w:r>
        <w:fldChar w:fldCharType="end"/>
      </w:r>
    </w:p>
    <w:p w14:paraId="5DBB7A51" w14:textId="77777777" w:rsidR="00A24BCC" w:rsidRDefault="00A24BCC">
      <w:pPr>
        <w:pStyle w:val="TOC2"/>
        <w:rPr>
          <w:color w:val="auto"/>
          <w:szCs w:val="22"/>
        </w:rPr>
      </w:pPr>
      <w:r w:rsidRPr="009214C3">
        <w:rPr>
          <w:caps/>
        </w:rPr>
        <w:t>4.9</w:t>
      </w:r>
      <w:r>
        <w:rPr>
          <w:color w:val="auto"/>
          <w:szCs w:val="22"/>
        </w:rPr>
        <w:tab/>
      </w:r>
      <w:r>
        <w:t>Marking of off-shore wind turbines.</w:t>
      </w:r>
      <w:r>
        <w:tab/>
      </w:r>
      <w:r>
        <w:fldChar w:fldCharType="begin"/>
      </w:r>
      <w:r>
        <w:instrText xml:space="preserve"> PAGEREF _Toc59531963 \h </w:instrText>
      </w:r>
      <w:r>
        <w:fldChar w:fldCharType="separate"/>
      </w:r>
      <w:r>
        <w:t>19</w:t>
      </w:r>
      <w:r>
        <w:fldChar w:fldCharType="end"/>
      </w:r>
    </w:p>
    <w:p w14:paraId="7C50624B" w14:textId="77777777" w:rsidR="00A24BCC" w:rsidRDefault="00A24BCC">
      <w:pPr>
        <w:pStyle w:val="TOC2"/>
        <w:rPr>
          <w:color w:val="auto"/>
          <w:szCs w:val="22"/>
        </w:rPr>
      </w:pPr>
      <w:r w:rsidRPr="009214C3">
        <w:rPr>
          <w:caps/>
        </w:rPr>
        <w:t>4.10</w:t>
      </w:r>
      <w:r>
        <w:rPr>
          <w:color w:val="auto"/>
          <w:szCs w:val="22"/>
        </w:rPr>
        <w:tab/>
      </w:r>
      <w:r>
        <w:t>Marking of off-shore wave and tidal energy devices</w:t>
      </w:r>
      <w:r>
        <w:tab/>
      </w:r>
      <w:r>
        <w:fldChar w:fldCharType="begin"/>
      </w:r>
      <w:r>
        <w:instrText xml:space="preserve"> PAGEREF _Toc59531964 \h </w:instrText>
      </w:r>
      <w:r>
        <w:fldChar w:fldCharType="separate"/>
      </w:r>
      <w:r>
        <w:t>19</w:t>
      </w:r>
      <w:r>
        <w:fldChar w:fldCharType="end"/>
      </w:r>
    </w:p>
    <w:p w14:paraId="32D7D487" w14:textId="77777777" w:rsidR="00A24BCC" w:rsidRDefault="00A24BCC">
      <w:pPr>
        <w:pStyle w:val="TOC2"/>
        <w:rPr>
          <w:color w:val="auto"/>
          <w:szCs w:val="22"/>
        </w:rPr>
      </w:pPr>
      <w:r w:rsidRPr="009214C3">
        <w:rPr>
          <w:caps/>
        </w:rPr>
        <w:t>4.11</w:t>
      </w:r>
      <w:r>
        <w:rPr>
          <w:color w:val="auto"/>
          <w:szCs w:val="22"/>
        </w:rPr>
        <w:tab/>
      </w:r>
      <w:r>
        <w:t>Marking of wrecks</w:t>
      </w:r>
      <w:r>
        <w:tab/>
      </w:r>
      <w:r>
        <w:fldChar w:fldCharType="begin"/>
      </w:r>
      <w:r>
        <w:instrText xml:space="preserve"> PAGEREF _Toc59531965 \h </w:instrText>
      </w:r>
      <w:r>
        <w:fldChar w:fldCharType="separate"/>
      </w:r>
      <w:r>
        <w:t>19</w:t>
      </w:r>
      <w:r>
        <w:fldChar w:fldCharType="end"/>
      </w:r>
    </w:p>
    <w:p w14:paraId="1D010D7F" w14:textId="77777777" w:rsidR="00A24BCC" w:rsidRDefault="00A24BCC">
      <w:pPr>
        <w:pStyle w:val="TOC3"/>
        <w:rPr>
          <w:color w:val="auto"/>
          <w:sz w:val="22"/>
          <w:szCs w:val="22"/>
        </w:rPr>
      </w:pPr>
      <w:r w:rsidRPr="009214C3">
        <w:rPr>
          <w:caps/>
        </w:rPr>
        <w:t>4.11.1</w:t>
      </w:r>
      <w:r>
        <w:rPr>
          <w:color w:val="auto"/>
          <w:sz w:val="22"/>
          <w:szCs w:val="22"/>
        </w:rPr>
        <w:tab/>
      </w:r>
      <w:r>
        <w:t>Radio licence for the AIS AtoN</w:t>
      </w:r>
      <w:r>
        <w:tab/>
      </w:r>
      <w:r>
        <w:fldChar w:fldCharType="begin"/>
      </w:r>
      <w:r>
        <w:instrText xml:space="preserve"> PAGEREF _Toc59531966 \h </w:instrText>
      </w:r>
      <w:r>
        <w:fldChar w:fldCharType="separate"/>
      </w:r>
      <w:r>
        <w:t>19</w:t>
      </w:r>
      <w:r>
        <w:fldChar w:fldCharType="end"/>
      </w:r>
    </w:p>
    <w:p w14:paraId="4C6F7B6E" w14:textId="77777777" w:rsidR="00A24BCC" w:rsidRDefault="00A24BCC">
      <w:pPr>
        <w:pStyle w:val="TOC3"/>
        <w:rPr>
          <w:color w:val="auto"/>
          <w:sz w:val="22"/>
          <w:szCs w:val="22"/>
        </w:rPr>
      </w:pPr>
      <w:r w:rsidRPr="009214C3">
        <w:rPr>
          <w:caps/>
        </w:rPr>
        <w:t>4.11.2</w:t>
      </w:r>
      <w:r>
        <w:rPr>
          <w:color w:val="auto"/>
          <w:sz w:val="22"/>
          <w:szCs w:val="22"/>
        </w:rPr>
        <w:tab/>
      </w:r>
      <w:r>
        <w:t>Power drain</w:t>
      </w:r>
      <w:r>
        <w:tab/>
      </w:r>
      <w:r>
        <w:fldChar w:fldCharType="begin"/>
      </w:r>
      <w:r>
        <w:instrText xml:space="preserve"> PAGEREF _Toc59531967 \h </w:instrText>
      </w:r>
      <w:r>
        <w:fldChar w:fldCharType="separate"/>
      </w:r>
      <w:r>
        <w:t>19</w:t>
      </w:r>
      <w:r>
        <w:fldChar w:fldCharType="end"/>
      </w:r>
    </w:p>
    <w:p w14:paraId="6BDF10F0" w14:textId="77777777" w:rsidR="00A24BCC" w:rsidRDefault="00A24BCC">
      <w:pPr>
        <w:pStyle w:val="TOC3"/>
        <w:rPr>
          <w:color w:val="auto"/>
          <w:sz w:val="22"/>
          <w:szCs w:val="22"/>
        </w:rPr>
      </w:pPr>
      <w:r w:rsidRPr="009214C3">
        <w:rPr>
          <w:caps/>
        </w:rPr>
        <w:t>4.11.3</w:t>
      </w:r>
      <w:r>
        <w:rPr>
          <w:color w:val="auto"/>
          <w:sz w:val="22"/>
          <w:szCs w:val="22"/>
        </w:rPr>
        <w:tab/>
      </w:r>
      <w:r>
        <w:t>Wreck marking with multiple AIS AtoN</w:t>
      </w:r>
      <w:r>
        <w:tab/>
      </w:r>
      <w:r>
        <w:fldChar w:fldCharType="begin"/>
      </w:r>
      <w:r>
        <w:instrText xml:space="preserve"> PAGEREF _Toc59531968 \h </w:instrText>
      </w:r>
      <w:r>
        <w:fldChar w:fldCharType="separate"/>
      </w:r>
      <w:r>
        <w:t>19</w:t>
      </w:r>
      <w:r>
        <w:fldChar w:fldCharType="end"/>
      </w:r>
    </w:p>
    <w:p w14:paraId="6799A931" w14:textId="77777777" w:rsidR="00A24BCC" w:rsidRDefault="00A24BCC">
      <w:pPr>
        <w:pStyle w:val="TOC3"/>
        <w:rPr>
          <w:color w:val="auto"/>
          <w:sz w:val="22"/>
          <w:szCs w:val="22"/>
        </w:rPr>
      </w:pPr>
      <w:r w:rsidRPr="009214C3">
        <w:rPr>
          <w:caps/>
        </w:rPr>
        <w:t>4.11.4</w:t>
      </w:r>
      <w:r>
        <w:rPr>
          <w:color w:val="auto"/>
          <w:sz w:val="22"/>
          <w:szCs w:val="22"/>
        </w:rPr>
        <w:tab/>
      </w:r>
      <w:r>
        <w:t>Example of a specification for an AIS AtoN for wreck marking</w:t>
      </w:r>
      <w:r>
        <w:tab/>
      </w:r>
      <w:r>
        <w:fldChar w:fldCharType="begin"/>
      </w:r>
      <w:r>
        <w:instrText xml:space="preserve"> PAGEREF _Toc59531969 \h </w:instrText>
      </w:r>
      <w:r>
        <w:fldChar w:fldCharType="separate"/>
      </w:r>
      <w:r>
        <w:t>19</w:t>
      </w:r>
      <w:r>
        <w:fldChar w:fldCharType="end"/>
      </w:r>
    </w:p>
    <w:p w14:paraId="0CFCAD1F" w14:textId="77777777" w:rsidR="00A24BCC" w:rsidRDefault="00A24BCC">
      <w:pPr>
        <w:pStyle w:val="TOC2"/>
        <w:rPr>
          <w:color w:val="auto"/>
          <w:szCs w:val="22"/>
        </w:rPr>
      </w:pPr>
      <w:r w:rsidRPr="009214C3">
        <w:rPr>
          <w:caps/>
        </w:rPr>
        <w:t>4.12</w:t>
      </w:r>
      <w:r>
        <w:rPr>
          <w:color w:val="auto"/>
          <w:szCs w:val="22"/>
        </w:rPr>
        <w:tab/>
      </w:r>
      <w:r>
        <w:t>Chaining of AIS AtoN Stations</w:t>
      </w:r>
      <w:r>
        <w:tab/>
      </w:r>
      <w:r>
        <w:fldChar w:fldCharType="begin"/>
      </w:r>
      <w:r>
        <w:instrText xml:space="preserve"> PAGEREF _Toc59531971 \h </w:instrText>
      </w:r>
      <w:r>
        <w:fldChar w:fldCharType="separate"/>
      </w:r>
      <w:r>
        <w:t>20</w:t>
      </w:r>
      <w:r>
        <w:fldChar w:fldCharType="end"/>
      </w:r>
    </w:p>
    <w:p w14:paraId="548A3C74" w14:textId="77777777" w:rsidR="00A24BCC" w:rsidRDefault="00A24BCC">
      <w:pPr>
        <w:pStyle w:val="TOC1"/>
        <w:rPr>
          <w:b w:val="0"/>
          <w:caps w:val="0"/>
          <w:color w:val="auto"/>
          <w:sz w:val="22"/>
          <w:szCs w:val="22"/>
        </w:rPr>
      </w:pPr>
      <w:r w:rsidRPr="009214C3">
        <w:t>5</w:t>
      </w:r>
      <w:r>
        <w:rPr>
          <w:b w:val="0"/>
          <w:caps w:val="0"/>
          <w:color w:val="auto"/>
          <w:sz w:val="22"/>
          <w:szCs w:val="22"/>
        </w:rPr>
        <w:tab/>
      </w:r>
      <w:r>
        <w:t>References</w:t>
      </w:r>
      <w:r>
        <w:tab/>
      </w:r>
      <w:r>
        <w:fldChar w:fldCharType="begin"/>
      </w:r>
      <w:r>
        <w:instrText xml:space="preserve"> PAGEREF _Toc59531972 \h </w:instrText>
      </w:r>
      <w:r>
        <w:fldChar w:fldCharType="separate"/>
      </w:r>
      <w:r>
        <w:t>20</w:t>
      </w:r>
      <w:r>
        <w:fldChar w:fldCharType="end"/>
      </w:r>
    </w:p>
    <w:p w14:paraId="563DFED6" w14:textId="77777777" w:rsidR="00A24BCC" w:rsidRDefault="00A24BCC">
      <w:pPr>
        <w:pStyle w:val="TOC1"/>
        <w:rPr>
          <w:b w:val="0"/>
          <w:caps w:val="0"/>
          <w:color w:val="auto"/>
          <w:sz w:val="22"/>
          <w:szCs w:val="22"/>
        </w:rPr>
      </w:pPr>
      <w:r w:rsidRPr="009214C3">
        <w:rPr>
          <w:u w:color="407EC9"/>
        </w:rPr>
        <w:t>APPENDIX 1</w:t>
      </w:r>
      <w:r>
        <w:rPr>
          <w:b w:val="0"/>
          <w:caps w:val="0"/>
          <w:color w:val="auto"/>
          <w:sz w:val="22"/>
          <w:szCs w:val="22"/>
        </w:rPr>
        <w:tab/>
      </w:r>
      <w:r>
        <w:t>Off Position Indicator, EPFS data algorithm</w:t>
      </w:r>
      <w:r>
        <w:tab/>
      </w:r>
      <w:r>
        <w:fldChar w:fldCharType="begin"/>
      </w:r>
      <w:r>
        <w:instrText xml:space="preserve"> PAGEREF _Toc59531973 \h </w:instrText>
      </w:r>
      <w:r>
        <w:fldChar w:fldCharType="separate"/>
      </w:r>
      <w:r>
        <w:t>21</w:t>
      </w:r>
      <w:r>
        <w:fldChar w:fldCharType="end"/>
      </w:r>
    </w:p>
    <w:p w14:paraId="236649A3" w14:textId="77777777" w:rsidR="00A24BCC" w:rsidRDefault="00A24BCC">
      <w:pPr>
        <w:pStyle w:val="TOC1"/>
        <w:rPr>
          <w:b w:val="0"/>
          <w:caps w:val="0"/>
          <w:color w:val="auto"/>
          <w:sz w:val="22"/>
          <w:szCs w:val="22"/>
        </w:rPr>
      </w:pPr>
      <w:r w:rsidRPr="009214C3">
        <w:rPr>
          <w:u w:color="407EC9"/>
        </w:rPr>
        <w:t>APPENDIX 2</w:t>
      </w:r>
      <w:r>
        <w:rPr>
          <w:b w:val="0"/>
          <w:caps w:val="0"/>
          <w:color w:val="auto"/>
          <w:sz w:val="22"/>
          <w:szCs w:val="22"/>
        </w:rPr>
        <w:tab/>
      </w:r>
      <w:r>
        <w:t>Example of a specification for an AIS AtoN system for an Emergency Wreck Marking Buoy</w:t>
      </w:r>
      <w:r>
        <w:tab/>
      </w:r>
      <w:r>
        <w:fldChar w:fldCharType="begin"/>
      </w:r>
      <w:r>
        <w:instrText xml:space="preserve"> PAGEREF _Toc59531974 \h </w:instrText>
      </w:r>
      <w:r>
        <w:fldChar w:fldCharType="separate"/>
      </w:r>
      <w:r>
        <w:t>22</w:t>
      </w:r>
      <w:r>
        <w:fldChar w:fldCharType="end"/>
      </w:r>
    </w:p>
    <w:p w14:paraId="2623A94A" w14:textId="77777777" w:rsidR="00A24BCC" w:rsidRDefault="00A24BCC">
      <w:pPr>
        <w:pStyle w:val="TOC1"/>
        <w:rPr>
          <w:b w:val="0"/>
          <w:caps w:val="0"/>
          <w:color w:val="auto"/>
          <w:sz w:val="22"/>
          <w:szCs w:val="22"/>
        </w:rPr>
      </w:pPr>
      <w:r w:rsidRPr="009214C3">
        <w:rPr>
          <w:u w:color="407EC9"/>
        </w:rPr>
        <w:t>APPENDIX 3</w:t>
      </w:r>
      <w:r>
        <w:rPr>
          <w:b w:val="0"/>
          <w:caps w:val="0"/>
          <w:color w:val="auto"/>
          <w:sz w:val="22"/>
          <w:szCs w:val="22"/>
        </w:rPr>
        <w:tab/>
      </w:r>
      <w:r>
        <w:t>AIS AtoN Monitoring</w:t>
      </w:r>
      <w:r>
        <w:tab/>
      </w:r>
      <w:r>
        <w:fldChar w:fldCharType="begin"/>
      </w:r>
      <w:r>
        <w:instrText xml:space="preserve"> PAGEREF _Toc59531975 \h </w:instrText>
      </w:r>
      <w:r>
        <w:fldChar w:fldCharType="separate"/>
      </w:r>
      <w:r>
        <w:t>24</w:t>
      </w:r>
      <w:r>
        <w:fldChar w:fldCharType="end"/>
      </w:r>
    </w:p>
    <w:p w14:paraId="412242C4" w14:textId="77777777" w:rsidR="005A19E9" w:rsidRDefault="00A24BCC" w:rsidP="006743ED">
      <w:pPr>
        <w:pStyle w:val="TOC1"/>
        <w:tabs>
          <w:tab w:val="left" w:pos="1418"/>
        </w:tabs>
      </w:pPr>
      <w:r>
        <w:rPr>
          <w:b w:val="0"/>
          <w:caps w:val="0"/>
        </w:rPr>
        <w:fldChar w:fldCharType="end"/>
      </w:r>
    </w:p>
    <w:p w14:paraId="5A682C99" w14:textId="77777777" w:rsidR="005A19E9" w:rsidRDefault="005A19E9" w:rsidP="005A19E9">
      <w:pPr>
        <w:pStyle w:val="ListofFigures"/>
      </w:pPr>
      <w:r>
        <w:t>List of Tables</w:t>
      </w:r>
    </w:p>
    <w:p w14:paraId="6983C9CA" w14:textId="77777777" w:rsidR="00073775" w:rsidRDefault="00073775">
      <w:pPr>
        <w:pStyle w:val="TableofFigures"/>
        <w:rPr>
          <w:rFonts w:asciiTheme="minorHAnsi" w:eastAsiaTheme="minorEastAsia" w:hAnsiTheme="minorHAnsi" w:cstheme="minorBidi"/>
          <w:i w:val="0"/>
          <w:noProof/>
          <w:color w:val="auto"/>
          <w:szCs w:val="22"/>
          <w:lang w:eastAsia="en-GB"/>
        </w:rPr>
      </w:pPr>
      <w:r>
        <w:rPr>
          <w:b/>
          <w:color w:val="00558C" w:themeColor="accent1"/>
        </w:rPr>
        <w:fldChar w:fldCharType="begin"/>
      </w:r>
      <w:r>
        <w:rPr>
          <w:b/>
          <w:color w:val="00558C" w:themeColor="accent1"/>
        </w:rPr>
        <w:instrText xml:space="preserve"> TOC \t "Table caption,1" \c "Figure" </w:instrText>
      </w:r>
      <w:r>
        <w:rPr>
          <w:b/>
          <w:color w:val="00558C" w:themeColor="accent1"/>
        </w:rPr>
        <w:fldChar w:fldCharType="separate"/>
      </w:r>
      <w:r>
        <w:rPr>
          <w:noProof/>
        </w:rPr>
        <w:t>Table 1</w:t>
      </w:r>
      <w:r>
        <w:rPr>
          <w:rFonts w:asciiTheme="minorHAnsi" w:eastAsiaTheme="minorEastAsia" w:hAnsiTheme="minorHAnsi" w:cstheme="minorBidi"/>
          <w:i w:val="0"/>
          <w:noProof/>
          <w:color w:val="auto"/>
          <w:szCs w:val="22"/>
          <w:lang w:eastAsia="en-GB"/>
        </w:rPr>
        <w:tab/>
      </w:r>
      <w:r>
        <w:rPr>
          <w:noProof/>
        </w:rPr>
        <w:t>Summary of optional AIS AtoN Station messages</w:t>
      </w:r>
      <w:r>
        <w:rPr>
          <w:noProof/>
        </w:rPr>
        <w:tab/>
      </w:r>
      <w:r>
        <w:rPr>
          <w:noProof/>
        </w:rPr>
        <w:fldChar w:fldCharType="begin"/>
      </w:r>
      <w:r>
        <w:rPr>
          <w:noProof/>
        </w:rPr>
        <w:instrText xml:space="preserve"> PAGEREF _Toc59531572 \h </w:instrText>
      </w:r>
      <w:r>
        <w:rPr>
          <w:noProof/>
        </w:rPr>
      </w:r>
      <w:r>
        <w:rPr>
          <w:noProof/>
        </w:rPr>
        <w:fldChar w:fldCharType="separate"/>
      </w:r>
      <w:r>
        <w:rPr>
          <w:noProof/>
        </w:rPr>
        <w:t>10</w:t>
      </w:r>
      <w:r>
        <w:rPr>
          <w:noProof/>
        </w:rPr>
        <w:fldChar w:fldCharType="end"/>
      </w:r>
    </w:p>
    <w:p w14:paraId="7FE12CE9" w14:textId="77777777" w:rsidR="00073775" w:rsidRDefault="00073775">
      <w:pPr>
        <w:pStyle w:val="TableofFigures"/>
        <w:rPr>
          <w:rFonts w:asciiTheme="minorHAnsi" w:eastAsiaTheme="minorEastAsia" w:hAnsiTheme="minorHAnsi" w:cstheme="minorBidi"/>
          <w:i w:val="0"/>
          <w:noProof/>
          <w:color w:val="auto"/>
          <w:szCs w:val="22"/>
          <w:lang w:eastAsia="en-GB"/>
        </w:rPr>
      </w:pPr>
      <w:r>
        <w:rPr>
          <w:noProof/>
        </w:rPr>
        <w:t>Table 2</w:t>
      </w:r>
      <w:r>
        <w:rPr>
          <w:rFonts w:asciiTheme="minorHAnsi" w:eastAsiaTheme="minorEastAsia" w:hAnsiTheme="minorHAnsi" w:cstheme="minorBidi"/>
          <w:i w:val="0"/>
          <w:noProof/>
          <w:color w:val="auto"/>
          <w:szCs w:val="22"/>
          <w:lang w:eastAsia="en-GB"/>
        </w:rPr>
        <w:tab/>
      </w:r>
      <w:r>
        <w:rPr>
          <w:noProof/>
        </w:rPr>
        <w:t>Summary of MMSI and Virtual AIS AtoN flag settings</w:t>
      </w:r>
      <w:r>
        <w:rPr>
          <w:noProof/>
        </w:rPr>
        <w:tab/>
      </w:r>
      <w:r>
        <w:rPr>
          <w:noProof/>
        </w:rPr>
        <w:fldChar w:fldCharType="begin"/>
      </w:r>
      <w:r>
        <w:rPr>
          <w:noProof/>
        </w:rPr>
        <w:instrText xml:space="preserve"> PAGEREF _Toc59531573 \h </w:instrText>
      </w:r>
      <w:r>
        <w:rPr>
          <w:noProof/>
        </w:rPr>
      </w:r>
      <w:r>
        <w:rPr>
          <w:noProof/>
        </w:rPr>
        <w:fldChar w:fldCharType="separate"/>
      </w:r>
      <w:r>
        <w:rPr>
          <w:noProof/>
        </w:rPr>
        <w:t>13</w:t>
      </w:r>
      <w:r>
        <w:rPr>
          <w:noProof/>
        </w:rPr>
        <w:fldChar w:fldCharType="end"/>
      </w:r>
    </w:p>
    <w:p w14:paraId="7C84E160" w14:textId="77777777" w:rsidR="00073775" w:rsidRDefault="00073775">
      <w:pPr>
        <w:pStyle w:val="TableofFigures"/>
        <w:rPr>
          <w:rFonts w:asciiTheme="minorHAnsi" w:eastAsiaTheme="minorEastAsia" w:hAnsiTheme="minorHAnsi" w:cstheme="minorBidi"/>
          <w:i w:val="0"/>
          <w:noProof/>
          <w:color w:val="auto"/>
          <w:szCs w:val="22"/>
          <w:lang w:eastAsia="en-GB"/>
        </w:rPr>
      </w:pPr>
      <w:r>
        <w:rPr>
          <w:noProof/>
        </w:rPr>
        <w:t>Table 3</w:t>
      </w:r>
      <w:r>
        <w:rPr>
          <w:rFonts w:asciiTheme="minorHAnsi" w:eastAsiaTheme="minorEastAsia" w:hAnsiTheme="minorHAnsi" w:cstheme="minorBidi"/>
          <w:i w:val="0"/>
          <w:noProof/>
          <w:color w:val="auto"/>
          <w:szCs w:val="22"/>
          <w:lang w:eastAsia="en-GB"/>
        </w:rPr>
        <w:tab/>
      </w:r>
      <w:r>
        <w:rPr>
          <w:noProof/>
        </w:rPr>
        <w:t>AtoN codes</w:t>
      </w:r>
      <w:r>
        <w:rPr>
          <w:noProof/>
        </w:rPr>
        <w:tab/>
      </w:r>
      <w:r>
        <w:rPr>
          <w:noProof/>
        </w:rPr>
        <w:fldChar w:fldCharType="begin"/>
      </w:r>
      <w:r>
        <w:rPr>
          <w:noProof/>
        </w:rPr>
        <w:instrText xml:space="preserve"> PAGEREF _Toc59531574 \h </w:instrText>
      </w:r>
      <w:r>
        <w:rPr>
          <w:noProof/>
        </w:rPr>
      </w:r>
      <w:r>
        <w:rPr>
          <w:noProof/>
        </w:rPr>
        <w:fldChar w:fldCharType="separate"/>
      </w:r>
      <w:r>
        <w:rPr>
          <w:noProof/>
        </w:rPr>
        <w:t>19</w:t>
      </w:r>
      <w:r>
        <w:rPr>
          <w:noProof/>
        </w:rPr>
        <w:fldChar w:fldCharType="end"/>
      </w:r>
    </w:p>
    <w:p w14:paraId="10C70E19" w14:textId="77777777" w:rsidR="00073775" w:rsidRDefault="00073775">
      <w:pPr>
        <w:pStyle w:val="TableofFigures"/>
        <w:rPr>
          <w:rFonts w:asciiTheme="minorHAnsi" w:eastAsiaTheme="minorEastAsia" w:hAnsiTheme="minorHAnsi" w:cstheme="minorBidi"/>
          <w:i w:val="0"/>
          <w:noProof/>
          <w:color w:val="auto"/>
          <w:szCs w:val="22"/>
          <w:lang w:eastAsia="en-GB"/>
        </w:rPr>
      </w:pPr>
      <w:r>
        <w:rPr>
          <w:noProof/>
        </w:rPr>
        <w:t>Table 4</w:t>
      </w:r>
      <w:r>
        <w:rPr>
          <w:rFonts w:asciiTheme="minorHAnsi" w:eastAsiaTheme="minorEastAsia" w:hAnsiTheme="minorHAnsi" w:cstheme="minorBidi"/>
          <w:i w:val="0"/>
          <w:noProof/>
          <w:color w:val="auto"/>
          <w:szCs w:val="22"/>
          <w:lang w:eastAsia="en-GB"/>
        </w:rPr>
        <w:tab/>
      </w:r>
      <w:r>
        <w:rPr>
          <w:noProof/>
        </w:rPr>
        <w:t>GLA Format for AIS Aids to Navigation Monitoring Message</w:t>
      </w:r>
      <w:r>
        <w:rPr>
          <w:noProof/>
        </w:rPr>
        <w:tab/>
      </w:r>
      <w:r>
        <w:rPr>
          <w:noProof/>
        </w:rPr>
        <w:fldChar w:fldCharType="begin"/>
      </w:r>
      <w:r>
        <w:rPr>
          <w:noProof/>
        </w:rPr>
        <w:instrText xml:space="preserve"> PAGEREF _Toc59531575 \h </w:instrText>
      </w:r>
      <w:r>
        <w:rPr>
          <w:noProof/>
        </w:rPr>
      </w:r>
      <w:r>
        <w:rPr>
          <w:noProof/>
        </w:rPr>
        <w:fldChar w:fldCharType="separate"/>
      </w:r>
      <w:r>
        <w:rPr>
          <w:noProof/>
        </w:rPr>
        <w:t>26</w:t>
      </w:r>
      <w:r>
        <w:rPr>
          <w:noProof/>
        </w:rPr>
        <w:fldChar w:fldCharType="end"/>
      </w:r>
    </w:p>
    <w:p w14:paraId="3F74900D" w14:textId="77777777" w:rsidR="00073775" w:rsidRDefault="00073775">
      <w:pPr>
        <w:pStyle w:val="TableofFigures"/>
        <w:rPr>
          <w:rFonts w:asciiTheme="minorHAnsi" w:eastAsiaTheme="minorEastAsia" w:hAnsiTheme="minorHAnsi" w:cstheme="minorBidi"/>
          <w:i w:val="0"/>
          <w:noProof/>
          <w:color w:val="auto"/>
          <w:szCs w:val="22"/>
          <w:lang w:eastAsia="en-GB"/>
        </w:rPr>
      </w:pPr>
      <w:r>
        <w:rPr>
          <w:noProof/>
        </w:rPr>
        <w:t>Table 5</w:t>
      </w:r>
      <w:r>
        <w:rPr>
          <w:rFonts w:asciiTheme="minorHAnsi" w:eastAsiaTheme="minorEastAsia" w:hAnsiTheme="minorHAnsi" w:cstheme="minorBidi"/>
          <w:i w:val="0"/>
          <w:noProof/>
          <w:color w:val="auto"/>
          <w:szCs w:val="22"/>
          <w:lang w:eastAsia="en-GB"/>
        </w:rPr>
        <w:tab/>
      </w:r>
      <w:r>
        <w:rPr>
          <w:noProof/>
        </w:rPr>
        <w:t>Addressed Binary Message 6 as used by Zeni Lite Buoys Co., Ltd</w:t>
      </w:r>
      <w:r>
        <w:rPr>
          <w:noProof/>
        </w:rPr>
        <w:tab/>
      </w:r>
      <w:r>
        <w:rPr>
          <w:noProof/>
        </w:rPr>
        <w:fldChar w:fldCharType="begin"/>
      </w:r>
      <w:r>
        <w:rPr>
          <w:noProof/>
        </w:rPr>
        <w:instrText xml:space="preserve"> PAGEREF _Toc59531576 \h </w:instrText>
      </w:r>
      <w:r>
        <w:rPr>
          <w:noProof/>
        </w:rPr>
      </w:r>
      <w:r>
        <w:rPr>
          <w:noProof/>
        </w:rPr>
        <w:fldChar w:fldCharType="separate"/>
      </w:r>
      <w:r>
        <w:rPr>
          <w:noProof/>
        </w:rPr>
        <w:t>27</w:t>
      </w:r>
      <w:r>
        <w:rPr>
          <w:noProof/>
        </w:rPr>
        <w:fldChar w:fldCharType="end"/>
      </w:r>
    </w:p>
    <w:p w14:paraId="75C71AAF" w14:textId="77777777" w:rsidR="005A19E9" w:rsidRDefault="00073775" w:rsidP="005A19E9">
      <w:pPr>
        <w:pStyle w:val="BodyText"/>
      </w:pPr>
      <w:r>
        <w:rPr>
          <w:rFonts w:ascii="Calibri" w:eastAsia="Times New Roman" w:hAnsi="Calibri" w:cs="Times New Roman"/>
          <w:b/>
          <w:color w:val="00558C" w:themeColor="accent1"/>
          <w:szCs w:val="20"/>
        </w:rPr>
        <w:fldChar w:fldCharType="end"/>
      </w:r>
    </w:p>
    <w:p w14:paraId="7257B537" w14:textId="77777777" w:rsidR="005A19E9" w:rsidRDefault="005A19E9" w:rsidP="005A19E9">
      <w:pPr>
        <w:pStyle w:val="ListofFigures"/>
      </w:pPr>
      <w:r w:rsidRPr="00441393">
        <w:t>List of Figures</w:t>
      </w:r>
    </w:p>
    <w:p w14:paraId="29CFF2BF" w14:textId="77777777" w:rsidR="003C72CD" w:rsidRDefault="00920E23">
      <w:pPr>
        <w:pStyle w:val="TableofFigures"/>
        <w:rPr>
          <w:color w:val="auto"/>
          <w:szCs w:val="22"/>
          <w:lang w:val="en-IE" w:eastAsia="en-IE"/>
        </w:rPr>
      </w:pPr>
      <w:r>
        <w:rPr>
          <w:rFonts w:eastAsiaTheme="minorEastAsia"/>
          <w:b/>
          <w:noProof/>
          <w:color w:val="00558C" w:themeColor="accent1"/>
          <w:sz w:val="24"/>
          <w:szCs w:val="24"/>
          <w:lang w:eastAsia="en-GB"/>
        </w:rPr>
        <w:fldChar w:fldCharType="begin"/>
      </w:r>
      <w:r>
        <w:instrText xml:space="preserve"> TOC \t "Figure caption" \c </w:instrText>
      </w:r>
      <w:r>
        <w:rPr>
          <w:rFonts w:eastAsiaTheme="minorEastAsia"/>
          <w:b/>
          <w:noProof/>
          <w:color w:val="00558C" w:themeColor="accent1"/>
          <w:sz w:val="24"/>
          <w:szCs w:val="24"/>
          <w:lang w:eastAsia="en-GB"/>
        </w:rPr>
        <w:fldChar w:fldCharType="separate"/>
      </w:r>
      <w:r w:rsidR="003C72CD">
        <w:t>Figure 1</w:t>
      </w:r>
      <w:r w:rsidR="003C72CD">
        <w:rPr>
          <w:color w:val="auto"/>
          <w:szCs w:val="22"/>
          <w:lang w:val="en-IE" w:eastAsia="en-IE"/>
        </w:rPr>
        <w:tab/>
      </w:r>
      <w:r w:rsidR="003C72CD">
        <w:t>Reporting Modes for Message 21</w:t>
      </w:r>
      <w:r w:rsidR="003C72CD">
        <w:tab/>
      </w:r>
      <w:r w:rsidR="003C72CD">
        <w:fldChar w:fldCharType="begin"/>
      </w:r>
      <w:r w:rsidR="003C72CD">
        <w:instrText xml:space="preserve"> PAGEREF _Toc532418733 \h </w:instrText>
      </w:r>
      <w:r w:rsidR="003C72CD">
        <w:fldChar w:fldCharType="separate"/>
      </w:r>
      <w:r w:rsidR="00FF3C54">
        <w:rPr>
          <w:noProof/>
        </w:rPr>
        <w:t>16</w:t>
      </w:r>
      <w:r w:rsidR="003C72CD">
        <w:fldChar w:fldCharType="end"/>
      </w:r>
    </w:p>
    <w:p w14:paraId="29A0554A" w14:textId="77777777" w:rsidR="003C72CD" w:rsidRDefault="003C72CD">
      <w:pPr>
        <w:pStyle w:val="TableofFigures"/>
        <w:rPr>
          <w:color w:val="auto"/>
          <w:szCs w:val="22"/>
          <w:lang w:val="en-IE" w:eastAsia="en-IE"/>
        </w:rPr>
      </w:pPr>
      <w:r>
        <w:t>Figure 2</w:t>
      </w:r>
      <w:r>
        <w:rPr>
          <w:color w:val="auto"/>
          <w:szCs w:val="22"/>
          <w:lang w:val="en-IE" w:eastAsia="en-IE"/>
        </w:rPr>
        <w:tab/>
      </w:r>
      <w:r>
        <w:t>Dimension/reference for position AtoN field</w:t>
      </w:r>
      <w:r>
        <w:tab/>
      </w:r>
      <w:r>
        <w:fldChar w:fldCharType="begin"/>
      </w:r>
      <w:r>
        <w:instrText xml:space="preserve"> PAGEREF _Toc532418734 \h </w:instrText>
      </w:r>
      <w:r>
        <w:fldChar w:fldCharType="separate"/>
      </w:r>
      <w:r w:rsidR="00FF3C54">
        <w:rPr>
          <w:noProof/>
        </w:rPr>
        <w:t>18</w:t>
      </w:r>
      <w:r>
        <w:fldChar w:fldCharType="end"/>
      </w:r>
    </w:p>
    <w:p w14:paraId="06F4D1CD" w14:textId="77777777" w:rsidR="003C72CD" w:rsidRDefault="003C72CD">
      <w:pPr>
        <w:pStyle w:val="TableofFigures"/>
        <w:rPr>
          <w:color w:val="auto"/>
          <w:szCs w:val="22"/>
          <w:lang w:val="en-IE" w:eastAsia="en-IE"/>
        </w:rPr>
      </w:pPr>
      <w:r>
        <w:t>Figure 3</w:t>
      </w:r>
      <w:r>
        <w:rPr>
          <w:color w:val="auto"/>
          <w:szCs w:val="22"/>
          <w:lang w:val="en-IE" w:eastAsia="en-IE"/>
        </w:rPr>
        <w:tab/>
      </w:r>
      <w:r>
        <w:t>Recommended use of AtoN status bits</w:t>
      </w:r>
      <w:r>
        <w:tab/>
      </w:r>
      <w:r>
        <w:fldChar w:fldCharType="begin"/>
      </w:r>
      <w:r>
        <w:instrText xml:space="preserve"> PAGEREF _Toc532418735 \h </w:instrText>
      </w:r>
      <w:r>
        <w:fldChar w:fldCharType="separate"/>
      </w:r>
      <w:r w:rsidR="00FF3C54">
        <w:rPr>
          <w:noProof/>
        </w:rPr>
        <w:t>18</w:t>
      </w:r>
      <w:r>
        <w:fldChar w:fldCharType="end"/>
      </w:r>
    </w:p>
    <w:p w14:paraId="792157BF" w14:textId="77777777" w:rsidR="00920E23" w:rsidRPr="00920E23" w:rsidRDefault="00920E23" w:rsidP="00822100">
      <w:pPr>
        <w:pStyle w:val="BodyText"/>
      </w:pPr>
      <w:r>
        <w:fldChar w:fldCharType="end"/>
      </w:r>
    </w:p>
    <w:p w14:paraId="0F303606" w14:textId="77777777" w:rsidR="005A19E9" w:rsidRDefault="005A19E9" w:rsidP="005A19E9">
      <w:pPr>
        <w:pStyle w:val="BodyText"/>
      </w:pPr>
    </w:p>
    <w:p w14:paraId="47952C91" w14:textId="77777777" w:rsidR="00995229" w:rsidRDefault="00995229" w:rsidP="005A19E9">
      <w:pPr>
        <w:pStyle w:val="BodyText"/>
        <w:sectPr w:rsidR="00995229"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pPr>
    </w:p>
    <w:p w14:paraId="40DB8CD8" w14:textId="77777777" w:rsidR="0027507B" w:rsidRDefault="0027507B" w:rsidP="006743ED">
      <w:pPr>
        <w:pStyle w:val="AnnextitleHead1"/>
      </w:pPr>
      <w:bookmarkStart w:id="3" w:name="_Toc59531924"/>
      <w:bookmarkStart w:id="4" w:name="_Toc288028510"/>
      <w:bookmarkStart w:id="5" w:name="_Toc296938504"/>
      <w:r w:rsidRPr="0027507B">
        <w:t>THE USE OF THE AUTOMATIC IDENTIFICATION SYSTEM (AIS) IN MARINE AIDS TO NAVIGATION SERVICES</w:t>
      </w:r>
      <w:bookmarkEnd w:id="3"/>
    </w:p>
    <w:p w14:paraId="41B70FF6" w14:textId="77777777" w:rsidR="0060166E" w:rsidRDefault="0060166E">
      <w:pPr>
        <w:pStyle w:val="Heading1"/>
      </w:pPr>
      <w:bookmarkStart w:id="6" w:name="_Toc59531925"/>
      <w:r w:rsidRPr="00290582">
        <w:t>Background</w:t>
      </w:r>
      <w:bookmarkEnd w:id="4"/>
      <w:bookmarkEnd w:id="5"/>
      <w:bookmarkEnd w:id="6"/>
    </w:p>
    <w:p w14:paraId="26EC33E0" w14:textId="77777777" w:rsidR="00290582" w:rsidRPr="00290582" w:rsidRDefault="00290582" w:rsidP="00290582">
      <w:pPr>
        <w:pStyle w:val="Heading1separatationline"/>
      </w:pPr>
    </w:p>
    <w:p w14:paraId="4E8ED43E" w14:textId="77777777" w:rsidR="0060166E" w:rsidRPr="00891E29" w:rsidRDefault="0060166E" w:rsidP="00290582">
      <w:pPr>
        <w:pStyle w:val="BodyText"/>
      </w:pPr>
      <w:r>
        <w:t xml:space="preserve">Automatic Identification System (AIS) is an autonomous broadcast system, operating in the VHF maritime mobile band.  It exchanges information such as vessel identification, position, course, speed, etc. between mobile and fixed stations.  It </w:t>
      </w:r>
      <w:r w:rsidRPr="00891E29">
        <w:t>handles multiple reports, using Time Division Multiple Access (TDMA) technology ensuring reliable and robust operation.</w:t>
      </w:r>
      <w:r w:rsidR="008D2313" w:rsidRPr="00891E29">
        <w:t xml:space="preserve"> The main purpose of shipborne AIS is: </w:t>
      </w:r>
    </w:p>
    <w:p w14:paraId="58712D62" w14:textId="77777777" w:rsidR="008D2313" w:rsidRPr="00891E29" w:rsidRDefault="008D2313" w:rsidP="00891E29">
      <w:pPr>
        <w:pStyle w:val="ListParagraph"/>
        <w:numPr>
          <w:ilvl w:val="0"/>
          <w:numId w:val="72"/>
        </w:numPr>
        <w:rPr>
          <w:lang w:val="en-US"/>
        </w:rPr>
      </w:pPr>
      <w:r w:rsidRPr="00891E29">
        <w:rPr>
          <w:lang w:val="en-US"/>
        </w:rPr>
        <w:t>To be used in ship-to-ship mode for collision avoidance</w:t>
      </w:r>
      <w:r w:rsidR="00DA4A80">
        <w:rPr>
          <w:lang w:val="en-US"/>
        </w:rPr>
        <w:t>,</w:t>
      </w:r>
    </w:p>
    <w:p w14:paraId="08E6E0CC" w14:textId="77777777" w:rsidR="008D2313" w:rsidRPr="00891E29" w:rsidRDefault="008D2313" w:rsidP="00891E29">
      <w:pPr>
        <w:pStyle w:val="ListParagraph"/>
        <w:numPr>
          <w:ilvl w:val="0"/>
          <w:numId w:val="72"/>
        </w:numPr>
        <w:rPr>
          <w:lang w:val="en-US"/>
        </w:rPr>
      </w:pPr>
      <w:r w:rsidRPr="00891E29">
        <w:rPr>
          <w:lang w:val="en-US"/>
        </w:rPr>
        <w:t xml:space="preserve">As a means for littoral States to obtain information about a ship and its cargo; and </w:t>
      </w:r>
    </w:p>
    <w:p w14:paraId="1C4A9D92" w14:textId="77777777" w:rsidR="008D2313" w:rsidRPr="00891E29" w:rsidRDefault="008D2313" w:rsidP="00891E29">
      <w:pPr>
        <w:pStyle w:val="ListParagraph"/>
        <w:numPr>
          <w:ilvl w:val="0"/>
          <w:numId w:val="72"/>
        </w:numPr>
        <w:rPr>
          <w:lang w:val="en-US"/>
        </w:rPr>
      </w:pPr>
      <w:r w:rsidRPr="00891E29">
        <w:rPr>
          <w:lang w:val="en-US"/>
        </w:rPr>
        <w:t>As a VTS tool, i.e. ship-to-shore (traffic management).</w:t>
      </w:r>
    </w:p>
    <w:p w14:paraId="758BAB00" w14:textId="77777777" w:rsidR="008D2313" w:rsidRPr="00891E29" w:rsidRDefault="008D2313" w:rsidP="00290582">
      <w:pPr>
        <w:pStyle w:val="BodyText"/>
        <w:rPr>
          <w:lang w:val="en-US"/>
        </w:rPr>
      </w:pPr>
    </w:p>
    <w:p w14:paraId="0A2C0B5A" w14:textId="77777777" w:rsidR="0060166E" w:rsidRDefault="0060166E" w:rsidP="0060166E">
      <w:pPr>
        <w:pStyle w:val="BodyText"/>
      </w:pPr>
      <w:r w:rsidRPr="00891E29">
        <w:t>Chapter V of the 1974 SOLAS Convention (as amended) requires mandatory carriage of Automatic Identification System (AIS) equipment on all vessels constructed on or after 01 July 2002.  Implementation for other types and sizes of SOLAS Convention vessels was required to be completed not later than 31 December 2004.</w:t>
      </w:r>
      <w:r w:rsidR="001B2DD3" w:rsidRPr="00891E29">
        <w:t xml:space="preserve"> Presently, only Minimum Keyboard Display (MKD) is required by SOLAS carriage requirements, no mandatory interface to shipb</w:t>
      </w:r>
      <w:r w:rsidR="00874C4B">
        <w:t>orne</w:t>
      </w:r>
      <w:r w:rsidR="001B2DD3" w:rsidRPr="00891E29">
        <w:t xml:space="preserve"> equipment is required.</w:t>
      </w:r>
      <w:r w:rsidR="001B2DD3">
        <w:t xml:space="preserve"> </w:t>
      </w:r>
    </w:p>
    <w:p w14:paraId="56BC21FC" w14:textId="77777777" w:rsidR="0060166E" w:rsidRDefault="0060166E" w:rsidP="0060166E">
      <w:pPr>
        <w:pStyle w:val="BodyText"/>
      </w:pPr>
      <w:r>
        <w:t>AIS, as applied to aids to navigation (AtoN), improves and enhances services provided to mariners.  The purpose of this document is to provide recommendations and guidance for the use of AIS in this field.</w:t>
      </w:r>
    </w:p>
    <w:p w14:paraId="0A70936C" w14:textId="77777777" w:rsidR="0060166E" w:rsidRDefault="0060166E" w:rsidP="00290582">
      <w:pPr>
        <w:pStyle w:val="Heading1"/>
      </w:pPr>
      <w:bookmarkStart w:id="7" w:name="_Toc288028511"/>
      <w:bookmarkStart w:id="8" w:name="_Toc296938505"/>
      <w:bookmarkStart w:id="9" w:name="_Toc59531926"/>
      <w:r w:rsidRPr="00290582">
        <w:t>Introduction</w:t>
      </w:r>
      <w:bookmarkEnd w:id="7"/>
      <w:bookmarkEnd w:id="8"/>
      <w:bookmarkEnd w:id="9"/>
    </w:p>
    <w:p w14:paraId="1BD445AB" w14:textId="77777777" w:rsidR="00290582" w:rsidRPr="00290582" w:rsidRDefault="00290582" w:rsidP="00290582">
      <w:pPr>
        <w:pStyle w:val="Heading1separatationline"/>
      </w:pPr>
    </w:p>
    <w:p w14:paraId="398163C6" w14:textId="77777777" w:rsidR="0060166E" w:rsidRDefault="0060166E" w:rsidP="0060166E">
      <w:pPr>
        <w:pStyle w:val="BodyText"/>
      </w:pPr>
      <w:r>
        <w:t>The use of AIS within marine aids to navigation services is broadcasting of the aids to navigation report message (Message 21) and other AIS messages.  This service is generally provided from an AIS AtoN Station or a base station.</w:t>
      </w:r>
    </w:p>
    <w:p w14:paraId="33DD74AD" w14:textId="77777777" w:rsidR="0060166E" w:rsidRDefault="0060166E" w:rsidP="0060166E">
      <w:pPr>
        <w:pStyle w:val="BodyText"/>
      </w:pPr>
      <w:r>
        <w:t>The International Association of Marine Aids to Navigation and Lighthouse Authorities (IALA) define an AtoN as:</w:t>
      </w:r>
    </w:p>
    <w:p w14:paraId="51D1F134" w14:textId="77777777" w:rsidR="0060166E" w:rsidRDefault="0060166E" w:rsidP="0060166E">
      <w:pPr>
        <w:pStyle w:val="BodyText"/>
        <w:ind w:left="720"/>
        <w:rPr>
          <w:i/>
          <w:iCs/>
        </w:rPr>
      </w:pPr>
      <w:r>
        <w:rPr>
          <w:i/>
          <w:iCs/>
        </w:rPr>
        <w:t>‘a device or system external to vessels that is designed and operated to enhance the safe and efficient navigation of vessels and/or vessel traffic’</w:t>
      </w:r>
    </w:p>
    <w:p w14:paraId="7E1F485B" w14:textId="77777777" w:rsidR="0060166E" w:rsidRDefault="0060166E" w:rsidP="00290582">
      <w:pPr>
        <w:pStyle w:val="BodyText"/>
      </w:pPr>
      <w:r>
        <w:t xml:space="preserve">The primary purpose of an AIS </w:t>
      </w:r>
      <w:r w:rsidRPr="00290582">
        <w:t>AtoN</w:t>
      </w:r>
      <w:r>
        <w:t xml:space="preserve"> Station is to promote and enhance safety and efficiency of navigation by one or more of the following:</w:t>
      </w:r>
    </w:p>
    <w:p w14:paraId="1127BD8D" w14:textId="77777777" w:rsidR="0060166E" w:rsidRPr="006743ED" w:rsidRDefault="0060166E" w:rsidP="00290582">
      <w:pPr>
        <w:pStyle w:val="Bulletannexindented"/>
        <w:rPr>
          <w:lang w:val="en-US"/>
        </w:rPr>
      </w:pPr>
      <w:r w:rsidRPr="006743ED">
        <w:rPr>
          <w:lang w:val="en-US"/>
        </w:rPr>
        <w:t>Providing a positive and all-weather means of identification;</w:t>
      </w:r>
    </w:p>
    <w:p w14:paraId="3C9F92AE" w14:textId="77777777" w:rsidR="0060166E" w:rsidRPr="006743ED" w:rsidRDefault="0060166E" w:rsidP="00290582">
      <w:pPr>
        <w:pStyle w:val="Bulletannexindented"/>
        <w:rPr>
          <w:lang w:val="en-US"/>
        </w:rPr>
      </w:pPr>
      <w:r w:rsidRPr="006743ED">
        <w:rPr>
          <w:lang w:val="en-US"/>
        </w:rPr>
        <w:t>Complementing existing services (e.g. racons) from AtoN;</w:t>
      </w:r>
    </w:p>
    <w:p w14:paraId="50CAE97D" w14:textId="77777777" w:rsidR="0060166E" w:rsidRPr="006743ED" w:rsidRDefault="0060166E" w:rsidP="00290582">
      <w:pPr>
        <w:pStyle w:val="Bulletannexindented"/>
        <w:rPr>
          <w:lang w:val="en-US"/>
        </w:rPr>
      </w:pPr>
      <w:r w:rsidRPr="006743ED">
        <w:rPr>
          <w:lang w:val="en-US"/>
        </w:rPr>
        <w:t>Transmitting accurate positions of floating AtoN;</w:t>
      </w:r>
    </w:p>
    <w:p w14:paraId="136C36CE" w14:textId="77777777" w:rsidR="0060166E" w:rsidRPr="006743ED" w:rsidRDefault="0060166E" w:rsidP="00290582">
      <w:pPr>
        <w:pStyle w:val="Bulletannexindented"/>
        <w:rPr>
          <w:lang w:val="en-US"/>
        </w:rPr>
      </w:pPr>
      <w:r w:rsidRPr="006743ED">
        <w:rPr>
          <w:lang w:val="en-US"/>
        </w:rPr>
        <w:t>Indicating if a floating AtoN is off position;</w:t>
      </w:r>
    </w:p>
    <w:p w14:paraId="397F40DF" w14:textId="77777777" w:rsidR="0060166E" w:rsidRPr="006743ED" w:rsidRDefault="0060166E" w:rsidP="00290582">
      <w:pPr>
        <w:pStyle w:val="Bulletannexindented"/>
        <w:rPr>
          <w:lang w:val="en-US"/>
        </w:rPr>
      </w:pPr>
      <w:r w:rsidRPr="006743ED">
        <w:rPr>
          <w:lang w:val="en-US"/>
        </w:rPr>
        <w:t>Promulgation of Application Specific Messages including:</w:t>
      </w:r>
    </w:p>
    <w:p w14:paraId="61E88227" w14:textId="77777777" w:rsidR="0060166E" w:rsidRDefault="0060166E" w:rsidP="00290582">
      <w:pPr>
        <w:pStyle w:val="Bullet2-recommendation"/>
      </w:pPr>
      <w:r>
        <w:t>Marking or delineating tracks, routes, areas, and limits (for example, areas to be avoided and Traffic Separation Schemes (TSS));</w:t>
      </w:r>
    </w:p>
    <w:p w14:paraId="2FD5F586" w14:textId="77777777" w:rsidR="0060166E" w:rsidRDefault="0060166E" w:rsidP="00290582">
      <w:pPr>
        <w:pStyle w:val="Bullet2-recommendation"/>
      </w:pPr>
      <w:r>
        <w:t>Marking offshore structures (for example, wind turbines, wave and tidal energy devices, oil and gas platforms); and</w:t>
      </w:r>
    </w:p>
    <w:p w14:paraId="3E38E9F9" w14:textId="77777777" w:rsidR="0060166E" w:rsidRDefault="0060166E" w:rsidP="00290582">
      <w:pPr>
        <w:pStyle w:val="Bullet2-recommendation"/>
      </w:pPr>
      <w:r>
        <w:t>Providing weather, tidal, and sea state data.</w:t>
      </w:r>
    </w:p>
    <w:p w14:paraId="2874DC8F" w14:textId="77777777" w:rsidR="0060166E" w:rsidRPr="006743ED" w:rsidRDefault="0060166E" w:rsidP="00290582">
      <w:pPr>
        <w:pStyle w:val="Bulletannexindented"/>
        <w:rPr>
          <w:lang w:val="en-US"/>
        </w:rPr>
      </w:pPr>
      <w:r w:rsidRPr="006743ED">
        <w:rPr>
          <w:lang w:val="en-US"/>
        </w:rPr>
        <w:t xml:space="preserve">Provide additional AtoN capability through the use of Virtual </w:t>
      </w:r>
      <w:r w:rsidRPr="00E85860">
        <w:rPr>
          <w:lang w:val="en-US"/>
        </w:rPr>
        <w:t>AIS</w:t>
      </w:r>
      <w:r w:rsidRPr="006743ED">
        <w:rPr>
          <w:lang w:val="en-US"/>
        </w:rPr>
        <w:t xml:space="preserve"> AtoN, where installation of physical AtoN is technically or operationally difficult;</w:t>
      </w:r>
      <w:r w:rsidR="00E27D86">
        <w:rPr>
          <w:lang w:val="en-US"/>
        </w:rPr>
        <w:t xml:space="preserve"> and</w:t>
      </w:r>
    </w:p>
    <w:p w14:paraId="263E3164" w14:textId="77777777" w:rsidR="0060166E" w:rsidRPr="002268AA" w:rsidRDefault="0060166E" w:rsidP="00290582">
      <w:pPr>
        <w:pStyle w:val="Bulletannexindented"/>
        <w:rPr>
          <w:lang w:val="en-US"/>
        </w:rPr>
      </w:pPr>
      <w:r w:rsidRPr="006743ED">
        <w:rPr>
          <w:lang w:val="en-US"/>
        </w:rPr>
        <w:t xml:space="preserve">Enable timely marking of </w:t>
      </w:r>
      <w:r w:rsidRPr="002268AA">
        <w:rPr>
          <w:lang w:val="en-US"/>
        </w:rPr>
        <w:t>new</w:t>
      </w:r>
      <w:r w:rsidR="005D0631" w:rsidRPr="002268AA">
        <w:rPr>
          <w:lang w:val="en-US"/>
        </w:rPr>
        <w:t xml:space="preserve"> immobile</w:t>
      </w:r>
      <w:r w:rsidRPr="002268AA">
        <w:rPr>
          <w:lang w:val="en-US"/>
        </w:rPr>
        <w:t xml:space="preserve"> </w:t>
      </w:r>
      <w:r w:rsidR="00E85860" w:rsidRPr="002268AA">
        <w:rPr>
          <w:lang w:val="en-US"/>
        </w:rPr>
        <w:t xml:space="preserve"> </w:t>
      </w:r>
      <w:r w:rsidRPr="002268AA">
        <w:rPr>
          <w:lang w:val="en-US"/>
        </w:rPr>
        <w:t>hazards .</w:t>
      </w:r>
    </w:p>
    <w:p w14:paraId="3AF9A232" w14:textId="77777777" w:rsidR="001B2DD3" w:rsidRPr="006743ED" w:rsidRDefault="001B2DD3" w:rsidP="00290582">
      <w:pPr>
        <w:pStyle w:val="Bulletannexindented"/>
        <w:rPr>
          <w:lang w:val="en-US"/>
        </w:rPr>
      </w:pPr>
      <w:r>
        <w:rPr>
          <w:lang w:val="en-US"/>
        </w:rPr>
        <w:t>Enable marking of mobile</w:t>
      </w:r>
      <w:r w:rsidR="00603DB5">
        <w:rPr>
          <w:lang w:val="en-US"/>
        </w:rPr>
        <w:t xml:space="preserve"> hazards by use of Mobile AtoN.</w:t>
      </w:r>
    </w:p>
    <w:p w14:paraId="15D01BFA" w14:textId="77777777" w:rsidR="0060166E" w:rsidRDefault="0060166E" w:rsidP="0060166E">
      <w:pPr>
        <w:pStyle w:val="BodyText"/>
      </w:pPr>
      <w:r>
        <w:t>A further set of benefits for the AtoN provider include the following:</w:t>
      </w:r>
    </w:p>
    <w:p w14:paraId="6BCE080E" w14:textId="77777777" w:rsidR="0060166E" w:rsidRPr="006743ED" w:rsidRDefault="0060166E" w:rsidP="00290582">
      <w:pPr>
        <w:pStyle w:val="Bulletannexindented"/>
        <w:rPr>
          <w:lang w:val="en-US"/>
        </w:rPr>
      </w:pPr>
      <w:r w:rsidRPr="006743ED">
        <w:rPr>
          <w:lang w:val="en-US"/>
        </w:rPr>
        <w:t>Monitoring the status of an AtoN;</w:t>
      </w:r>
    </w:p>
    <w:p w14:paraId="5A17F0CE" w14:textId="77777777" w:rsidR="0060166E" w:rsidRPr="006743ED" w:rsidRDefault="0060166E" w:rsidP="00290582">
      <w:pPr>
        <w:pStyle w:val="Bulletannexindented"/>
        <w:rPr>
          <w:lang w:val="en-US"/>
        </w:rPr>
      </w:pPr>
      <w:r w:rsidRPr="006743ED">
        <w:rPr>
          <w:lang w:val="en-US"/>
        </w:rPr>
        <w:t>Tracking an AtoN that is off position;</w:t>
      </w:r>
    </w:p>
    <w:p w14:paraId="637DE214" w14:textId="77777777" w:rsidR="0060166E" w:rsidRPr="006743ED" w:rsidRDefault="0060166E" w:rsidP="00290582">
      <w:pPr>
        <w:pStyle w:val="Bulletannexindented"/>
        <w:rPr>
          <w:lang w:val="en-US"/>
        </w:rPr>
      </w:pPr>
      <w:r w:rsidRPr="006743ED">
        <w:rPr>
          <w:lang w:val="en-US"/>
        </w:rPr>
        <w:t>Identifying ships involved in collisions with AtoN;</w:t>
      </w:r>
    </w:p>
    <w:p w14:paraId="6F5711E6" w14:textId="77777777" w:rsidR="0060166E" w:rsidRPr="006743ED" w:rsidRDefault="0060166E" w:rsidP="00290582">
      <w:pPr>
        <w:pStyle w:val="Bulletannexindented"/>
        <w:rPr>
          <w:lang w:val="en-US"/>
        </w:rPr>
      </w:pPr>
      <w:r w:rsidRPr="006743ED">
        <w:rPr>
          <w:lang w:val="en-US"/>
        </w:rPr>
        <w:t>Gathering real-time information on the ‘state of health’ of an AtoN; and</w:t>
      </w:r>
    </w:p>
    <w:p w14:paraId="7A568F53" w14:textId="77777777" w:rsidR="0060166E" w:rsidRPr="006743ED" w:rsidRDefault="0060166E" w:rsidP="00290582">
      <w:pPr>
        <w:pStyle w:val="Bulletannexindented"/>
        <w:rPr>
          <w:lang w:val="en-US"/>
        </w:rPr>
      </w:pPr>
      <w:r w:rsidRPr="006743ED">
        <w:rPr>
          <w:lang w:val="en-US"/>
        </w:rPr>
        <w:t>Remotely controlling changes in AtoN parameters;</w:t>
      </w:r>
    </w:p>
    <w:p w14:paraId="65C55D35" w14:textId="77777777" w:rsidR="0060166E" w:rsidRPr="006743ED" w:rsidRDefault="0060166E" w:rsidP="00290582">
      <w:pPr>
        <w:pStyle w:val="Bulletannexindented"/>
        <w:rPr>
          <w:lang w:val="en-US"/>
        </w:rPr>
      </w:pPr>
      <w:r w:rsidRPr="006743ED">
        <w:rPr>
          <w:lang w:val="en-US"/>
        </w:rPr>
        <w:t>Provide statistics on reliability of AtoN;</w:t>
      </w:r>
      <w:r w:rsidR="008D4D9C">
        <w:rPr>
          <w:lang w:val="en-US"/>
        </w:rPr>
        <w:t xml:space="preserve"> and</w:t>
      </w:r>
    </w:p>
    <w:p w14:paraId="5F95B669" w14:textId="77777777" w:rsidR="0060166E" w:rsidRPr="006743ED" w:rsidRDefault="0060166E" w:rsidP="00290582">
      <w:pPr>
        <w:pStyle w:val="Bulletannexindented"/>
        <w:rPr>
          <w:lang w:val="en-US"/>
        </w:rPr>
      </w:pPr>
      <w:r w:rsidRPr="006743ED">
        <w:rPr>
          <w:lang w:val="en-US"/>
        </w:rPr>
        <w:t>Extend</w:t>
      </w:r>
      <w:r w:rsidR="00290582" w:rsidRPr="006743ED">
        <w:rPr>
          <w:lang w:val="en-US"/>
        </w:rPr>
        <w:t xml:space="preserve"> the coverage of AIS monitoring.</w:t>
      </w:r>
    </w:p>
    <w:p w14:paraId="0D83B32A" w14:textId="77777777" w:rsidR="0060166E" w:rsidRDefault="0060166E" w:rsidP="00290582">
      <w:pPr>
        <w:pStyle w:val="Heading2"/>
      </w:pPr>
      <w:bookmarkStart w:id="10" w:name="_Toc288028512"/>
      <w:bookmarkStart w:id="11" w:name="_Toc288028513"/>
      <w:bookmarkStart w:id="12" w:name="_Toc296938506"/>
      <w:bookmarkStart w:id="13" w:name="_Toc59531927"/>
      <w:bookmarkEnd w:id="10"/>
      <w:r w:rsidRPr="00290582">
        <w:t>Aids</w:t>
      </w:r>
      <w:r>
        <w:t xml:space="preserve"> to Navigation Report</w:t>
      </w:r>
      <w:bookmarkEnd w:id="11"/>
      <w:bookmarkEnd w:id="12"/>
      <w:bookmarkEnd w:id="13"/>
    </w:p>
    <w:p w14:paraId="107CFDA5" w14:textId="77777777" w:rsidR="00290582" w:rsidRPr="00290582" w:rsidRDefault="00290582" w:rsidP="00290582">
      <w:pPr>
        <w:pStyle w:val="Heading2separationline"/>
      </w:pPr>
    </w:p>
    <w:p w14:paraId="261B5CF0" w14:textId="77777777" w:rsidR="0060166E" w:rsidRDefault="0060166E" w:rsidP="0060166E">
      <w:pPr>
        <w:pStyle w:val="BodyText"/>
      </w:pPr>
      <w:r>
        <w:t xml:space="preserve">ITU-R M.1371 defines the ‘Aids to Navigation Report’ (Message 21).  An AIS AtoN service enables AtoN providers to broadcast </w:t>
      </w:r>
      <w:r w:rsidRPr="00891E29">
        <w:t xml:space="preserve">information </w:t>
      </w:r>
      <w:r w:rsidR="00C33307" w:rsidRPr="00891E29">
        <w:t xml:space="preserve">such as </w:t>
      </w:r>
      <w:r w:rsidRPr="00891E29">
        <w:t>the</w:t>
      </w:r>
      <w:r>
        <w:t>:</w:t>
      </w:r>
    </w:p>
    <w:p w14:paraId="02C92D4C" w14:textId="77777777" w:rsidR="0060166E" w:rsidRDefault="0060166E" w:rsidP="00290582">
      <w:pPr>
        <w:pStyle w:val="Bulletannexindented"/>
      </w:pPr>
      <w:r>
        <w:t>Type of AtoN;</w:t>
      </w:r>
    </w:p>
    <w:p w14:paraId="7ADB625F" w14:textId="77777777" w:rsidR="0060166E" w:rsidRDefault="0060166E" w:rsidP="00290582">
      <w:pPr>
        <w:pStyle w:val="Bulletannexindented"/>
      </w:pPr>
      <w:r>
        <w:t>Name of the AtoN;</w:t>
      </w:r>
    </w:p>
    <w:p w14:paraId="4D59C555" w14:textId="77777777" w:rsidR="0060166E" w:rsidRDefault="0060166E" w:rsidP="00290582">
      <w:pPr>
        <w:pStyle w:val="Bulletannexindented"/>
      </w:pPr>
      <w:r>
        <w:t>Position of the AtoN;</w:t>
      </w:r>
    </w:p>
    <w:p w14:paraId="07F4312A" w14:textId="77777777" w:rsidR="0060166E" w:rsidRDefault="0060166E" w:rsidP="00290582">
      <w:pPr>
        <w:pStyle w:val="Bulletannexindented"/>
      </w:pPr>
      <w:r>
        <w:t xml:space="preserve">Position </w:t>
      </w:r>
      <w:r w:rsidRPr="006743ED">
        <w:rPr>
          <w:lang w:val="en-GB"/>
        </w:rPr>
        <w:t>accuracy</w:t>
      </w:r>
      <w:r>
        <w:t xml:space="preserve"> indicator;</w:t>
      </w:r>
    </w:p>
    <w:p w14:paraId="3E0EBF39" w14:textId="77777777" w:rsidR="0060166E" w:rsidRPr="006743ED" w:rsidRDefault="0060166E" w:rsidP="00290582">
      <w:pPr>
        <w:pStyle w:val="Bulletannexindented"/>
        <w:rPr>
          <w:lang w:val="en-US"/>
        </w:rPr>
      </w:pPr>
      <w:r w:rsidRPr="006743ED">
        <w:rPr>
          <w:lang w:val="en-US"/>
        </w:rPr>
        <w:t>Type of position fixing device;</w:t>
      </w:r>
    </w:p>
    <w:p w14:paraId="56CAB291" w14:textId="77777777" w:rsidR="0060166E" w:rsidRDefault="0060166E" w:rsidP="00290582">
      <w:pPr>
        <w:pStyle w:val="Bulletannexindented"/>
      </w:pPr>
      <w:r>
        <w:t>On/Off position status;</w:t>
      </w:r>
    </w:p>
    <w:p w14:paraId="39313BBE" w14:textId="77777777" w:rsidR="0060166E" w:rsidRPr="006743ED" w:rsidRDefault="0060166E" w:rsidP="00290582">
      <w:pPr>
        <w:pStyle w:val="Bulletannexindented"/>
        <w:rPr>
          <w:lang w:val="en-US"/>
        </w:rPr>
      </w:pPr>
      <w:r w:rsidRPr="006743ED">
        <w:rPr>
          <w:lang w:val="en-US"/>
        </w:rPr>
        <w:t>Real and Virtual AtoN identification;</w:t>
      </w:r>
    </w:p>
    <w:p w14:paraId="30CDC469" w14:textId="77777777" w:rsidR="0060166E" w:rsidRPr="006743ED" w:rsidRDefault="0060166E" w:rsidP="00290582">
      <w:pPr>
        <w:pStyle w:val="Bulletannexindented"/>
        <w:rPr>
          <w:lang w:val="en-US"/>
        </w:rPr>
      </w:pPr>
      <w:r w:rsidRPr="006743ED">
        <w:rPr>
          <w:lang w:val="en-US"/>
        </w:rPr>
        <w:t>Dimension of the AtoN and reference positions; and</w:t>
      </w:r>
    </w:p>
    <w:p w14:paraId="60F4C88F" w14:textId="77777777" w:rsidR="0060166E" w:rsidRPr="006743ED" w:rsidRDefault="0060166E" w:rsidP="00290582">
      <w:pPr>
        <w:pStyle w:val="Bulletannexindented"/>
        <w:rPr>
          <w:lang w:val="en-US"/>
        </w:rPr>
      </w:pPr>
      <w:r w:rsidRPr="006743ED">
        <w:rPr>
          <w:lang w:val="en-US"/>
        </w:rPr>
        <w:t>Status of the AtoN systems.</w:t>
      </w:r>
    </w:p>
    <w:p w14:paraId="29BEFCAD" w14:textId="77777777" w:rsidR="0060166E" w:rsidRDefault="0060166E" w:rsidP="00290582">
      <w:pPr>
        <w:pStyle w:val="Heading2"/>
      </w:pPr>
      <w:bookmarkStart w:id="14" w:name="_Toc288028514"/>
      <w:bookmarkStart w:id="15" w:name="_Toc296938507"/>
      <w:bookmarkStart w:id="16" w:name="_Toc59531928"/>
      <w:bookmarkStart w:id="17" w:name="_Toc24463285"/>
      <w:bookmarkStart w:id="18" w:name="_Toc32725174"/>
      <w:bookmarkStart w:id="19" w:name="_Toc32748952"/>
      <w:r>
        <w:t xml:space="preserve">Technical </w:t>
      </w:r>
      <w:r w:rsidRPr="00290582">
        <w:t>standard</w:t>
      </w:r>
      <w:r>
        <w:t xml:space="preserve"> for AIS AtoN Stations</w:t>
      </w:r>
      <w:bookmarkEnd w:id="14"/>
      <w:bookmarkEnd w:id="15"/>
      <w:bookmarkEnd w:id="16"/>
    </w:p>
    <w:p w14:paraId="1EF053D0" w14:textId="77777777" w:rsidR="00290582" w:rsidRPr="00290582" w:rsidRDefault="00290582" w:rsidP="00290582">
      <w:pPr>
        <w:pStyle w:val="Heading2separationline"/>
      </w:pPr>
    </w:p>
    <w:p w14:paraId="04CC19AC" w14:textId="77777777" w:rsidR="0060166E" w:rsidRDefault="0060166E" w:rsidP="0060166E">
      <w:pPr>
        <w:pStyle w:val="BodyText"/>
      </w:pPr>
      <w:r>
        <w:t>Technical standards for AIS AtoN are defined in IEC document IEC62320</w:t>
      </w:r>
      <w:r w:rsidRPr="001B4AEF">
        <w:t>-2</w:t>
      </w:r>
      <w:r>
        <w:t>, AIS AtoN stations - Minimum operational and performance requirements - methods of test and required test results.</w:t>
      </w:r>
    </w:p>
    <w:p w14:paraId="25019D6C" w14:textId="77777777" w:rsidR="0060166E" w:rsidRDefault="0060166E" w:rsidP="0060166E">
      <w:pPr>
        <w:pStyle w:val="BodyText"/>
      </w:pPr>
      <w:r>
        <w:t>There are three classifications of an AIS AtoN station, with different functionality.  They are summarised below and are fully described in IEC 62320</w:t>
      </w:r>
      <w:r w:rsidRPr="001B4AEF">
        <w:t>-2</w:t>
      </w:r>
      <w:r>
        <w:t>.</w:t>
      </w:r>
    </w:p>
    <w:p w14:paraId="4A010C14" w14:textId="77777777" w:rsidR="0060166E" w:rsidRDefault="0060166E" w:rsidP="00290582">
      <w:pPr>
        <w:pStyle w:val="Heading3"/>
      </w:pPr>
      <w:bookmarkStart w:id="20" w:name="_Toc296938508"/>
      <w:bookmarkStart w:id="21" w:name="_Toc59531929"/>
      <w:r w:rsidRPr="00290582">
        <w:t>Type</w:t>
      </w:r>
      <w:r>
        <w:t xml:space="preserve"> 1 AIS AtoN Station</w:t>
      </w:r>
      <w:bookmarkEnd w:id="20"/>
      <w:bookmarkEnd w:id="21"/>
    </w:p>
    <w:p w14:paraId="25393EEC" w14:textId="77777777" w:rsidR="0060166E" w:rsidRDefault="0060166E" w:rsidP="0060166E">
      <w:pPr>
        <w:pStyle w:val="BodyText"/>
      </w:pPr>
      <w:r>
        <w:t xml:space="preserve">The Type 1 AIS AtoN Station is a transmit-only station, operating in FATDMA mode.  Hence the slots used by the Type 1 AIS AtoN Station need to be reserved </w:t>
      </w:r>
      <w:r w:rsidRPr="00DA4A80">
        <w:t xml:space="preserve">by a </w:t>
      </w:r>
      <w:r w:rsidR="00BE0C65" w:rsidRPr="00DA4A80">
        <w:t xml:space="preserve">national </w:t>
      </w:r>
      <w:r w:rsidRPr="00DA4A80">
        <w:t>competent</w:t>
      </w:r>
      <w:r>
        <w:t xml:space="preserve"> authority, using Message 20, transmitted from an AIS station in the coverage area.  The Type 1 unit must be configured to use the slots reserved for it before being placed into service.</w:t>
      </w:r>
    </w:p>
    <w:p w14:paraId="202FAD8A" w14:textId="77777777" w:rsidR="0060166E" w:rsidRDefault="0060166E" w:rsidP="0060166E">
      <w:pPr>
        <w:pStyle w:val="BodyText"/>
      </w:pPr>
      <w:r>
        <w:t>This is the simplest type of AIS AtoN station, likely to have low cost and power consumption.</w:t>
      </w:r>
    </w:p>
    <w:p w14:paraId="60215DC0" w14:textId="77777777" w:rsidR="0060166E" w:rsidRDefault="0060166E" w:rsidP="00290582">
      <w:pPr>
        <w:pStyle w:val="Heading3"/>
      </w:pPr>
      <w:bookmarkStart w:id="22" w:name="_Toc296938509"/>
      <w:bookmarkStart w:id="23" w:name="_Toc59531930"/>
      <w:r>
        <w:t>Type 2 AIS AtoN Station</w:t>
      </w:r>
      <w:bookmarkEnd w:id="22"/>
      <w:bookmarkEnd w:id="23"/>
    </w:p>
    <w:p w14:paraId="7B1667B0" w14:textId="77777777" w:rsidR="0060166E" w:rsidRDefault="0060166E" w:rsidP="0060166E">
      <w:pPr>
        <w:pStyle w:val="BodyText"/>
      </w:pPr>
      <w:r>
        <w:t>The Type 2 AIS AtoN Station is similar to a Type 1, but has, in addition, an AIS receiver of limited capability which allows the Type 2 Station to be remotely configured via the AIS VDL.  This receiver operates on a single AIS channel.</w:t>
      </w:r>
      <w:r w:rsidR="00C33307">
        <w:t xml:space="preserve"> </w:t>
      </w:r>
      <w:r w:rsidR="00C33307" w:rsidRPr="0059533A">
        <w:t>This type appears to have been discontinued by the manufacturers.</w:t>
      </w:r>
    </w:p>
    <w:p w14:paraId="2594BC15" w14:textId="77777777" w:rsidR="0060166E" w:rsidRDefault="0060166E" w:rsidP="00290582">
      <w:pPr>
        <w:pStyle w:val="Heading3"/>
      </w:pPr>
      <w:bookmarkStart w:id="24" w:name="_Toc296938510"/>
      <w:bookmarkStart w:id="25" w:name="_Toc59531931"/>
      <w:r>
        <w:t>Type 3 AIS AtoN Station</w:t>
      </w:r>
      <w:bookmarkEnd w:id="24"/>
      <w:bookmarkEnd w:id="25"/>
    </w:p>
    <w:p w14:paraId="56002FE5" w14:textId="77777777" w:rsidR="0060166E" w:rsidRDefault="0060166E" w:rsidP="0060166E">
      <w:pPr>
        <w:pStyle w:val="BodyText"/>
      </w:pPr>
      <w:r>
        <w:t>The Type 3 AIS AtoN Station is more complex than the Type 1 and Type 2 and contains two AIS receiving processes that allow it to participate fully on the AIS VDL.  This means that in addition to FATDMA, the Type 3 station can function in RATDMA mode.</w:t>
      </w:r>
    </w:p>
    <w:p w14:paraId="603A3BDB" w14:textId="77777777" w:rsidR="0060166E" w:rsidRDefault="0060166E" w:rsidP="0060166E">
      <w:pPr>
        <w:pStyle w:val="BodyText"/>
      </w:pPr>
      <w:r>
        <w:t>The Type 3 station is therefore capable of:</w:t>
      </w:r>
    </w:p>
    <w:p w14:paraId="35172E54" w14:textId="77777777" w:rsidR="00E13AB0" w:rsidRDefault="00E13AB0" w:rsidP="0060166E">
      <w:pPr>
        <w:pStyle w:val="BodyText"/>
      </w:pPr>
    </w:p>
    <w:p w14:paraId="55592A53" w14:textId="77777777" w:rsidR="0060166E" w:rsidRPr="006743ED" w:rsidRDefault="0060166E" w:rsidP="00C93F0B">
      <w:pPr>
        <w:pStyle w:val="Bulletannexindented"/>
        <w:rPr>
          <w:lang w:val="en-US"/>
        </w:rPr>
      </w:pPr>
      <w:r w:rsidRPr="006743ED">
        <w:rPr>
          <w:lang w:val="en-US"/>
        </w:rPr>
        <w:t>Autonomous operation, not requiring slot reservations (RATDMA);</w:t>
      </w:r>
    </w:p>
    <w:p w14:paraId="58B99BE0" w14:textId="77777777" w:rsidR="0060166E" w:rsidRPr="006743ED" w:rsidRDefault="0060166E" w:rsidP="00C93F0B">
      <w:pPr>
        <w:pStyle w:val="Bulletannexindented"/>
        <w:rPr>
          <w:lang w:val="en-US"/>
        </w:rPr>
      </w:pPr>
      <w:r w:rsidRPr="006743ED">
        <w:rPr>
          <w:bCs/>
          <w:lang w:val="en-US"/>
        </w:rPr>
        <w:t xml:space="preserve">Autonomous operation using slots </w:t>
      </w:r>
      <w:r w:rsidRPr="006743ED">
        <w:rPr>
          <w:lang w:val="en-US"/>
        </w:rPr>
        <w:t xml:space="preserve">reserved by a </w:t>
      </w:r>
      <w:r w:rsidR="00BE0C65" w:rsidRPr="00891E29">
        <w:rPr>
          <w:lang w:val="en-US"/>
        </w:rPr>
        <w:t xml:space="preserve">national </w:t>
      </w:r>
      <w:r w:rsidRPr="00891E29">
        <w:rPr>
          <w:lang w:val="en-US"/>
        </w:rPr>
        <w:t>competent</w:t>
      </w:r>
      <w:r w:rsidRPr="006743ED">
        <w:rPr>
          <w:lang w:val="en-US"/>
        </w:rPr>
        <w:t xml:space="preserve"> authority, using message 20, transmitted from another AIS Station in the coverage area (FATDMA);</w:t>
      </w:r>
    </w:p>
    <w:p w14:paraId="639DC587" w14:textId="77777777" w:rsidR="0060166E" w:rsidRPr="00767716" w:rsidRDefault="0060166E" w:rsidP="00C93F0B">
      <w:pPr>
        <w:pStyle w:val="Bulletannexindented"/>
        <w:rPr>
          <w:bCs/>
        </w:rPr>
      </w:pPr>
      <w:r w:rsidRPr="006743ED">
        <w:rPr>
          <w:bCs/>
          <w:lang w:val="en-US"/>
        </w:rPr>
        <w:t xml:space="preserve">Receiving and relaying AIS messages, including control and configuration messages for itself or for other AIS AtoN stations in a chain.  </w:t>
      </w:r>
      <w:r w:rsidRPr="00767716">
        <w:rPr>
          <w:bCs/>
        </w:rPr>
        <w:t>See IEC 62320</w:t>
      </w:r>
      <w:r w:rsidRPr="001B4AEF">
        <w:rPr>
          <w:bCs/>
        </w:rPr>
        <w:t>-2</w:t>
      </w:r>
      <w:r w:rsidRPr="00767716">
        <w:rPr>
          <w:bCs/>
        </w:rPr>
        <w:t xml:space="preserve"> for more details of chaining;</w:t>
      </w:r>
    </w:p>
    <w:p w14:paraId="36AFAE20" w14:textId="77777777" w:rsidR="0060166E" w:rsidRPr="00767716" w:rsidRDefault="0060166E" w:rsidP="00C93F0B">
      <w:pPr>
        <w:pStyle w:val="Bulletannexindented"/>
        <w:rPr>
          <w:bCs/>
        </w:rPr>
      </w:pPr>
      <w:r w:rsidRPr="006743ED">
        <w:rPr>
          <w:bCs/>
          <w:lang w:val="en-GB"/>
        </w:rPr>
        <w:t>Repeating</w:t>
      </w:r>
      <w:r w:rsidRPr="00767716">
        <w:rPr>
          <w:bCs/>
        </w:rPr>
        <w:t xml:space="preserve"> AIS messages;</w:t>
      </w:r>
    </w:p>
    <w:p w14:paraId="0CB7D28D" w14:textId="77777777" w:rsidR="0060166E" w:rsidRPr="006743ED" w:rsidRDefault="0060166E" w:rsidP="00C93F0B">
      <w:pPr>
        <w:pStyle w:val="Bulletannexindented"/>
        <w:rPr>
          <w:bCs/>
          <w:lang w:val="en-US"/>
        </w:rPr>
      </w:pPr>
      <w:r w:rsidRPr="006743ED">
        <w:rPr>
          <w:bCs/>
          <w:lang w:val="en-US"/>
        </w:rPr>
        <w:t>Indirect synchroni</w:t>
      </w:r>
      <w:r w:rsidR="007E4CC2">
        <w:rPr>
          <w:bCs/>
          <w:lang w:val="en-US"/>
        </w:rPr>
        <w:t>z</w:t>
      </w:r>
      <w:r w:rsidRPr="006743ED">
        <w:rPr>
          <w:bCs/>
          <w:lang w:val="en-US"/>
        </w:rPr>
        <w:t>ation, using its receiving processes.</w:t>
      </w:r>
    </w:p>
    <w:p w14:paraId="0315254C" w14:textId="77777777" w:rsidR="0060166E" w:rsidRDefault="0060166E" w:rsidP="00C93F0B">
      <w:pPr>
        <w:pStyle w:val="Heading1"/>
      </w:pPr>
      <w:bookmarkStart w:id="26" w:name="_Toc288028515"/>
      <w:bookmarkStart w:id="27" w:name="_Toc296938511"/>
      <w:bookmarkStart w:id="28" w:name="_Toc59531932"/>
      <w:r w:rsidRPr="00C93F0B">
        <w:t>Supplementary</w:t>
      </w:r>
      <w:r>
        <w:t xml:space="preserve"> AIS A</w:t>
      </w:r>
      <w:r>
        <w:rPr>
          <w:caps w:val="0"/>
        </w:rPr>
        <w:t>to</w:t>
      </w:r>
      <w:r>
        <w:t>N</w:t>
      </w:r>
      <w:bookmarkEnd w:id="17"/>
      <w:bookmarkEnd w:id="18"/>
      <w:bookmarkEnd w:id="19"/>
      <w:r>
        <w:t xml:space="preserve"> Messages</w:t>
      </w:r>
      <w:bookmarkEnd w:id="26"/>
      <w:bookmarkEnd w:id="27"/>
      <w:bookmarkEnd w:id="28"/>
    </w:p>
    <w:p w14:paraId="5D447F51" w14:textId="77777777" w:rsidR="00C93F0B" w:rsidRPr="00C93F0B" w:rsidRDefault="00C93F0B" w:rsidP="00C93F0B">
      <w:pPr>
        <w:pStyle w:val="Heading1separatationline"/>
      </w:pPr>
    </w:p>
    <w:p w14:paraId="27D534CD" w14:textId="77777777" w:rsidR="0060166E" w:rsidRDefault="0060166E" w:rsidP="00C93F0B">
      <w:pPr>
        <w:pStyle w:val="BodyText"/>
      </w:pPr>
      <w:r>
        <w:t xml:space="preserve">In addition to Aids to Navigation Report, Message 21, an AIS AtoN may also </w:t>
      </w:r>
      <w:r w:rsidRPr="0059533A">
        <w:t>transmit</w:t>
      </w:r>
      <w:r w:rsidR="003A12CD" w:rsidRPr="0059533A">
        <w:t xml:space="preserve"> different other Messages.</w:t>
      </w:r>
      <w:r w:rsidRPr="0059533A">
        <w:t xml:space="preserve"> </w:t>
      </w:r>
      <w:r w:rsidR="003A12CD" w:rsidRPr="0059533A">
        <w:t xml:space="preserve">The main ones are </w:t>
      </w:r>
      <w:r w:rsidRPr="0059533A">
        <w:t>Messages 6, 7, 8, 12, 13, 14, and 25. Note that Type 1 AIS AtoN station</w:t>
      </w:r>
      <w:r w:rsidRPr="0059533A">
        <w:rPr>
          <w:strike/>
        </w:rPr>
        <w:t>s</w:t>
      </w:r>
      <w:r w:rsidRPr="0059533A">
        <w:t>, not having full AIS receiver capability, cannot send Messages 7 or 13.</w:t>
      </w:r>
    </w:p>
    <w:p w14:paraId="395755F2" w14:textId="77777777" w:rsidR="0060166E" w:rsidRDefault="0060166E">
      <w:pPr>
        <w:pStyle w:val="Tablecaption"/>
      </w:pPr>
      <w:bookmarkStart w:id="29" w:name="_Toc296938551"/>
      <w:bookmarkStart w:id="30" w:name="_Toc59531572"/>
      <w:r>
        <w:t xml:space="preserve">Summary of </w:t>
      </w:r>
      <w:r w:rsidR="0059533A">
        <w:t>most common</w:t>
      </w:r>
      <w:r>
        <w:t xml:space="preserve"> AIS AtoN Station messages</w:t>
      </w:r>
      <w:bookmarkEnd w:id="29"/>
      <w:bookmarkEnd w:id="30"/>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
        <w:gridCol w:w="2556"/>
        <w:gridCol w:w="2700"/>
        <w:gridCol w:w="2505"/>
      </w:tblGrid>
      <w:tr w:rsidR="0060166E" w14:paraId="5A0D3334" w14:textId="77777777" w:rsidTr="006743ED">
        <w:trPr>
          <w:tblHeader/>
          <w:jc w:val="center"/>
        </w:trPr>
        <w:tc>
          <w:tcPr>
            <w:tcW w:w="855" w:type="dxa"/>
            <w:vAlign w:val="center"/>
          </w:tcPr>
          <w:p w14:paraId="6688E49A" w14:textId="77777777" w:rsidR="0060166E" w:rsidRPr="00974F7B" w:rsidRDefault="0060166E" w:rsidP="006743ED">
            <w:pPr>
              <w:pStyle w:val="Tabletexttitle"/>
            </w:pPr>
            <w:r w:rsidRPr="00974F7B">
              <w:t>Msg</w:t>
            </w:r>
          </w:p>
          <w:p w14:paraId="2CB6D0EC" w14:textId="77777777" w:rsidR="0060166E" w:rsidRPr="00974F7B" w:rsidRDefault="0060166E" w:rsidP="006743ED">
            <w:pPr>
              <w:pStyle w:val="Tabletexttitle"/>
            </w:pPr>
            <w:r w:rsidRPr="00974F7B">
              <w:t>ID</w:t>
            </w:r>
          </w:p>
        </w:tc>
        <w:tc>
          <w:tcPr>
            <w:tcW w:w="2556" w:type="dxa"/>
            <w:vAlign w:val="center"/>
          </w:tcPr>
          <w:p w14:paraId="7C79B390" w14:textId="77777777" w:rsidR="0060166E" w:rsidRPr="00974F7B" w:rsidRDefault="0060166E" w:rsidP="006743ED">
            <w:pPr>
              <w:pStyle w:val="Tabletexttitle"/>
            </w:pPr>
            <w:r w:rsidRPr="00974F7B">
              <w:t>Message Name</w:t>
            </w:r>
          </w:p>
        </w:tc>
        <w:tc>
          <w:tcPr>
            <w:tcW w:w="2700" w:type="dxa"/>
            <w:vAlign w:val="center"/>
          </w:tcPr>
          <w:p w14:paraId="63EAA69A" w14:textId="77777777" w:rsidR="0060166E" w:rsidRPr="00974F7B" w:rsidRDefault="0060166E" w:rsidP="006743ED">
            <w:pPr>
              <w:pStyle w:val="Tabletexttitle"/>
            </w:pPr>
            <w:r w:rsidRPr="00974F7B">
              <w:t>Message Description</w:t>
            </w:r>
          </w:p>
        </w:tc>
        <w:tc>
          <w:tcPr>
            <w:tcW w:w="2505" w:type="dxa"/>
            <w:vAlign w:val="center"/>
          </w:tcPr>
          <w:p w14:paraId="3C06558F" w14:textId="77777777" w:rsidR="0060166E" w:rsidRPr="00974F7B" w:rsidRDefault="0060166E" w:rsidP="006743ED">
            <w:pPr>
              <w:pStyle w:val="Tabletexttitle"/>
            </w:pPr>
            <w:r w:rsidRPr="00974F7B">
              <w:t>Application examples</w:t>
            </w:r>
          </w:p>
        </w:tc>
      </w:tr>
      <w:tr w:rsidR="0060166E" w14:paraId="38517B03" w14:textId="77777777" w:rsidTr="006743ED">
        <w:trPr>
          <w:jc w:val="center"/>
        </w:trPr>
        <w:tc>
          <w:tcPr>
            <w:tcW w:w="860" w:type="dxa"/>
            <w:vAlign w:val="center"/>
          </w:tcPr>
          <w:p w14:paraId="47722D14" w14:textId="77777777" w:rsidR="0060166E" w:rsidRPr="00974F7B" w:rsidRDefault="0060166E" w:rsidP="006743ED">
            <w:pPr>
              <w:pStyle w:val="Tabletext"/>
            </w:pPr>
            <w:r w:rsidRPr="00974F7B">
              <w:t>6</w:t>
            </w:r>
          </w:p>
        </w:tc>
        <w:tc>
          <w:tcPr>
            <w:tcW w:w="2556" w:type="dxa"/>
            <w:vAlign w:val="center"/>
          </w:tcPr>
          <w:p w14:paraId="02383448" w14:textId="77777777" w:rsidR="0060166E" w:rsidRPr="00974F7B" w:rsidRDefault="0060166E" w:rsidP="006743ED">
            <w:pPr>
              <w:pStyle w:val="Tabletext"/>
            </w:pPr>
            <w:r w:rsidRPr="00974F7B">
              <w:t>Binary Addressed Message</w:t>
            </w:r>
          </w:p>
        </w:tc>
        <w:tc>
          <w:tcPr>
            <w:tcW w:w="2700" w:type="dxa"/>
            <w:vAlign w:val="center"/>
          </w:tcPr>
          <w:p w14:paraId="413A63BB" w14:textId="77777777" w:rsidR="0060166E" w:rsidRPr="00974F7B" w:rsidRDefault="0060166E" w:rsidP="006743ED">
            <w:pPr>
              <w:pStyle w:val="Tabletext"/>
            </w:pPr>
            <w:r w:rsidRPr="00974F7B">
              <w:t xml:space="preserve">Binary data for addressed communication </w:t>
            </w:r>
          </w:p>
        </w:tc>
        <w:tc>
          <w:tcPr>
            <w:tcW w:w="2505" w:type="dxa"/>
            <w:vAlign w:val="center"/>
          </w:tcPr>
          <w:p w14:paraId="7810D1E7" w14:textId="77777777" w:rsidR="0060166E" w:rsidRPr="00974F7B" w:rsidRDefault="0060166E" w:rsidP="006743ED">
            <w:pPr>
              <w:pStyle w:val="Tabletext"/>
            </w:pPr>
            <w:r w:rsidRPr="00974F7B">
              <w:t>Monitoring of AtoN lantern, power supply, etc.</w:t>
            </w:r>
          </w:p>
        </w:tc>
      </w:tr>
      <w:tr w:rsidR="0060166E" w14:paraId="033453D3" w14:textId="77777777" w:rsidTr="006743ED">
        <w:trPr>
          <w:jc w:val="center"/>
        </w:trPr>
        <w:tc>
          <w:tcPr>
            <w:tcW w:w="860" w:type="dxa"/>
            <w:vAlign w:val="center"/>
          </w:tcPr>
          <w:p w14:paraId="28E8F1BE" w14:textId="77777777" w:rsidR="0060166E" w:rsidRPr="00974F7B" w:rsidRDefault="0060166E" w:rsidP="006743ED">
            <w:pPr>
              <w:pStyle w:val="Tabletext"/>
            </w:pPr>
            <w:r w:rsidRPr="00974F7B">
              <w:t>7</w:t>
            </w:r>
          </w:p>
        </w:tc>
        <w:tc>
          <w:tcPr>
            <w:tcW w:w="2556" w:type="dxa"/>
            <w:vAlign w:val="center"/>
          </w:tcPr>
          <w:p w14:paraId="0B8EBCBA" w14:textId="77777777" w:rsidR="0060166E" w:rsidRPr="00974F7B" w:rsidRDefault="0060166E" w:rsidP="006743ED">
            <w:pPr>
              <w:pStyle w:val="Tabletext"/>
            </w:pPr>
            <w:r w:rsidRPr="00974F7B">
              <w:t>Binary acknowledge message</w:t>
            </w:r>
          </w:p>
        </w:tc>
        <w:tc>
          <w:tcPr>
            <w:tcW w:w="2700" w:type="dxa"/>
            <w:vAlign w:val="center"/>
          </w:tcPr>
          <w:p w14:paraId="7DEACF9B" w14:textId="77777777" w:rsidR="0060166E" w:rsidRPr="00974F7B" w:rsidRDefault="0060166E" w:rsidP="006743ED">
            <w:pPr>
              <w:pStyle w:val="Tabletext"/>
            </w:pPr>
            <w:r w:rsidRPr="00974F7B">
              <w:t>Acknowledge of addressed binary message</w:t>
            </w:r>
          </w:p>
        </w:tc>
        <w:tc>
          <w:tcPr>
            <w:tcW w:w="2505" w:type="dxa"/>
            <w:vAlign w:val="center"/>
          </w:tcPr>
          <w:p w14:paraId="342B7BAC" w14:textId="77777777" w:rsidR="0060166E" w:rsidRPr="00974F7B" w:rsidRDefault="0060166E" w:rsidP="006743ED">
            <w:pPr>
              <w:pStyle w:val="Tabletext"/>
            </w:pPr>
          </w:p>
        </w:tc>
      </w:tr>
      <w:tr w:rsidR="0060166E" w14:paraId="65149273" w14:textId="77777777" w:rsidTr="006743ED">
        <w:trPr>
          <w:jc w:val="center"/>
        </w:trPr>
        <w:tc>
          <w:tcPr>
            <w:tcW w:w="860" w:type="dxa"/>
            <w:vAlign w:val="center"/>
          </w:tcPr>
          <w:p w14:paraId="09806D11" w14:textId="77777777" w:rsidR="0060166E" w:rsidRPr="00974F7B" w:rsidRDefault="0060166E" w:rsidP="006743ED">
            <w:pPr>
              <w:pStyle w:val="Tabletext"/>
            </w:pPr>
            <w:r w:rsidRPr="00974F7B">
              <w:t>8</w:t>
            </w:r>
          </w:p>
        </w:tc>
        <w:tc>
          <w:tcPr>
            <w:tcW w:w="2556" w:type="dxa"/>
            <w:vAlign w:val="center"/>
          </w:tcPr>
          <w:p w14:paraId="1EE4ED7C" w14:textId="77777777" w:rsidR="0060166E" w:rsidRPr="00974F7B" w:rsidRDefault="0060166E" w:rsidP="006743ED">
            <w:pPr>
              <w:pStyle w:val="Tabletext"/>
            </w:pPr>
            <w:r w:rsidRPr="00974F7B">
              <w:t>Binary Broadcast Message</w:t>
            </w:r>
          </w:p>
        </w:tc>
        <w:tc>
          <w:tcPr>
            <w:tcW w:w="2700" w:type="dxa"/>
            <w:vAlign w:val="center"/>
          </w:tcPr>
          <w:p w14:paraId="4F778361" w14:textId="77777777" w:rsidR="0060166E" w:rsidRPr="00974F7B" w:rsidRDefault="0060166E" w:rsidP="006743ED">
            <w:pPr>
              <w:pStyle w:val="Tabletext"/>
            </w:pPr>
            <w:r w:rsidRPr="00974F7B">
              <w:t xml:space="preserve">Binary data for broadcast communication </w:t>
            </w:r>
          </w:p>
        </w:tc>
        <w:tc>
          <w:tcPr>
            <w:tcW w:w="2505" w:type="dxa"/>
            <w:vAlign w:val="center"/>
          </w:tcPr>
          <w:p w14:paraId="36F80CEC" w14:textId="77777777" w:rsidR="0060166E" w:rsidRPr="00974F7B" w:rsidRDefault="0060166E" w:rsidP="006743ED">
            <w:pPr>
              <w:pStyle w:val="Tabletext"/>
            </w:pPr>
            <w:r w:rsidRPr="00974F7B">
              <w:t>Meteorological and hydrological data</w:t>
            </w:r>
          </w:p>
        </w:tc>
      </w:tr>
      <w:tr w:rsidR="0060166E" w14:paraId="70B49C7F" w14:textId="77777777" w:rsidTr="006743ED">
        <w:trPr>
          <w:jc w:val="center"/>
        </w:trPr>
        <w:tc>
          <w:tcPr>
            <w:tcW w:w="860" w:type="dxa"/>
            <w:vAlign w:val="center"/>
          </w:tcPr>
          <w:p w14:paraId="61432203" w14:textId="77777777" w:rsidR="0060166E" w:rsidRPr="00974F7B" w:rsidRDefault="0060166E" w:rsidP="006743ED">
            <w:pPr>
              <w:pStyle w:val="Tabletext"/>
            </w:pPr>
            <w:r w:rsidRPr="00974F7B">
              <w:t>12</w:t>
            </w:r>
          </w:p>
        </w:tc>
        <w:tc>
          <w:tcPr>
            <w:tcW w:w="2556" w:type="dxa"/>
            <w:vAlign w:val="center"/>
          </w:tcPr>
          <w:p w14:paraId="677CBDEE" w14:textId="77777777" w:rsidR="0060166E" w:rsidRPr="00974F7B" w:rsidRDefault="0060166E" w:rsidP="006743ED">
            <w:pPr>
              <w:pStyle w:val="Tabletext"/>
            </w:pPr>
            <w:r w:rsidRPr="00974F7B">
              <w:t>Addressed Safety Related Message</w:t>
            </w:r>
          </w:p>
        </w:tc>
        <w:tc>
          <w:tcPr>
            <w:tcW w:w="2700" w:type="dxa"/>
            <w:vAlign w:val="center"/>
          </w:tcPr>
          <w:p w14:paraId="378F426E" w14:textId="77777777" w:rsidR="0060166E" w:rsidRPr="00974F7B" w:rsidRDefault="0060166E" w:rsidP="006743ED">
            <w:pPr>
              <w:pStyle w:val="Tabletext"/>
            </w:pPr>
            <w:r w:rsidRPr="00974F7B">
              <w:t>Safety related data for addressed communication</w:t>
            </w:r>
          </w:p>
        </w:tc>
        <w:tc>
          <w:tcPr>
            <w:tcW w:w="2505" w:type="dxa"/>
            <w:vAlign w:val="center"/>
          </w:tcPr>
          <w:p w14:paraId="0DF4502E" w14:textId="77777777" w:rsidR="0060166E" w:rsidRPr="00974F7B" w:rsidRDefault="0060166E" w:rsidP="006743ED">
            <w:pPr>
              <w:pStyle w:val="Tabletext"/>
            </w:pPr>
            <w:r w:rsidRPr="00974F7B">
              <w:t>Warn AtoN malfunctioning</w:t>
            </w:r>
          </w:p>
        </w:tc>
      </w:tr>
      <w:tr w:rsidR="0060166E" w14:paraId="490C842F" w14:textId="77777777" w:rsidTr="006743ED">
        <w:trPr>
          <w:jc w:val="center"/>
        </w:trPr>
        <w:tc>
          <w:tcPr>
            <w:tcW w:w="860" w:type="dxa"/>
            <w:vAlign w:val="center"/>
          </w:tcPr>
          <w:p w14:paraId="5BE49F48" w14:textId="77777777" w:rsidR="0060166E" w:rsidRPr="00974F7B" w:rsidRDefault="0060166E" w:rsidP="006743ED">
            <w:pPr>
              <w:pStyle w:val="Tabletext"/>
            </w:pPr>
            <w:r w:rsidRPr="00974F7B">
              <w:t>13</w:t>
            </w:r>
          </w:p>
        </w:tc>
        <w:tc>
          <w:tcPr>
            <w:tcW w:w="2556" w:type="dxa"/>
            <w:vAlign w:val="center"/>
          </w:tcPr>
          <w:p w14:paraId="6CBF83C4" w14:textId="77777777" w:rsidR="0060166E" w:rsidRPr="00974F7B" w:rsidRDefault="0060166E" w:rsidP="006743ED">
            <w:pPr>
              <w:pStyle w:val="Tabletext"/>
            </w:pPr>
            <w:r w:rsidRPr="00974F7B">
              <w:t>Safety related acknowledge message</w:t>
            </w:r>
          </w:p>
        </w:tc>
        <w:tc>
          <w:tcPr>
            <w:tcW w:w="2700" w:type="dxa"/>
            <w:vAlign w:val="center"/>
          </w:tcPr>
          <w:p w14:paraId="0A2EE4A7" w14:textId="77777777" w:rsidR="0060166E" w:rsidRPr="00974F7B" w:rsidRDefault="0060166E" w:rsidP="006743ED">
            <w:pPr>
              <w:pStyle w:val="Tabletext"/>
            </w:pPr>
            <w:r w:rsidRPr="00974F7B">
              <w:t>Acknowledge of addressed safety related message</w:t>
            </w:r>
          </w:p>
        </w:tc>
        <w:tc>
          <w:tcPr>
            <w:tcW w:w="2505" w:type="dxa"/>
            <w:vAlign w:val="center"/>
          </w:tcPr>
          <w:p w14:paraId="44068441" w14:textId="77777777" w:rsidR="0060166E" w:rsidRPr="00974F7B" w:rsidRDefault="0060166E" w:rsidP="006743ED">
            <w:pPr>
              <w:pStyle w:val="Tabletext"/>
            </w:pPr>
          </w:p>
        </w:tc>
      </w:tr>
      <w:tr w:rsidR="0060166E" w14:paraId="04A5AC84" w14:textId="77777777" w:rsidTr="006743ED">
        <w:trPr>
          <w:jc w:val="center"/>
        </w:trPr>
        <w:tc>
          <w:tcPr>
            <w:tcW w:w="860" w:type="dxa"/>
            <w:vAlign w:val="center"/>
          </w:tcPr>
          <w:p w14:paraId="0037DF5C" w14:textId="77777777" w:rsidR="0060166E" w:rsidRPr="00974F7B" w:rsidRDefault="0060166E" w:rsidP="006743ED">
            <w:pPr>
              <w:pStyle w:val="Tabletext"/>
            </w:pPr>
            <w:r w:rsidRPr="00974F7B">
              <w:t>14</w:t>
            </w:r>
          </w:p>
        </w:tc>
        <w:tc>
          <w:tcPr>
            <w:tcW w:w="2556" w:type="dxa"/>
            <w:vAlign w:val="center"/>
          </w:tcPr>
          <w:p w14:paraId="7A808F8E" w14:textId="77777777" w:rsidR="0060166E" w:rsidRPr="00974F7B" w:rsidRDefault="0060166E" w:rsidP="006743ED">
            <w:pPr>
              <w:pStyle w:val="Tabletext"/>
            </w:pPr>
            <w:r w:rsidRPr="00974F7B">
              <w:t>Broadcast Safety Related Message</w:t>
            </w:r>
          </w:p>
        </w:tc>
        <w:tc>
          <w:tcPr>
            <w:tcW w:w="2700" w:type="dxa"/>
            <w:vAlign w:val="center"/>
          </w:tcPr>
          <w:p w14:paraId="31103133" w14:textId="77777777" w:rsidR="0060166E" w:rsidRPr="00974F7B" w:rsidRDefault="0060166E" w:rsidP="006743ED">
            <w:pPr>
              <w:pStyle w:val="Tabletext"/>
            </w:pPr>
            <w:r w:rsidRPr="00974F7B">
              <w:t>Safety related data for broadcast communication</w:t>
            </w:r>
          </w:p>
        </w:tc>
        <w:tc>
          <w:tcPr>
            <w:tcW w:w="2505" w:type="dxa"/>
            <w:vAlign w:val="center"/>
          </w:tcPr>
          <w:p w14:paraId="553C4812" w14:textId="77777777" w:rsidR="0060166E" w:rsidRPr="00974F7B" w:rsidRDefault="0060166E" w:rsidP="006743ED">
            <w:pPr>
              <w:pStyle w:val="Tabletext"/>
            </w:pPr>
            <w:r w:rsidRPr="00974F7B">
              <w:t>Warn AtoN malfunctioning</w:t>
            </w:r>
          </w:p>
        </w:tc>
      </w:tr>
      <w:tr w:rsidR="0060166E" w14:paraId="6437BDA1" w14:textId="77777777" w:rsidTr="006743ED">
        <w:trPr>
          <w:jc w:val="center"/>
        </w:trPr>
        <w:tc>
          <w:tcPr>
            <w:tcW w:w="860" w:type="dxa"/>
            <w:vAlign w:val="center"/>
          </w:tcPr>
          <w:p w14:paraId="62D7EC7D" w14:textId="77777777" w:rsidR="0060166E" w:rsidRPr="00974F7B" w:rsidRDefault="0060166E" w:rsidP="006743ED">
            <w:pPr>
              <w:pStyle w:val="Tabletext"/>
            </w:pPr>
            <w:r w:rsidRPr="00974F7B">
              <w:t>25</w:t>
            </w:r>
          </w:p>
        </w:tc>
        <w:tc>
          <w:tcPr>
            <w:tcW w:w="2556" w:type="dxa"/>
            <w:vAlign w:val="center"/>
          </w:tcPr>
          <w:p w14:paraId="10985B84" w14:textId="77777777" w:rsidR="0060166E" w:rsidRPr="00974F7B" w:rsidRDefault="0060166E" w:rsidP="006743ED">
            <w:pPr>
              <w:pStyle w:val="Tabletext"/>
            </w:pPr>
            <w:r w:rsidRPr="00974F7B">
              <w:t>Single slot binary message</w:t>
            </w:r>
          </w:p>
        </w:tc>
        <w:tc>
          <w:tcPr>
            <w:tcW w:w="2700" w:type="dxa"/>
            <w:vAlign w:val="center"/>
          </w:tcPr>
          <w:p w14:paraId="3FFBA434" w14:textId="77777777" w:rsidR="0060166E" w:rsidRPr="00974F7B" w:rsidRDefault="0060166E" w:rsidP="006743ED">
            <w:pPr>
              <w:pStyle w:val="Tabletext"/>
            </w:pPr>
            <w:r w:rsidRPr="00974F7B">
              <w:t>Binary data for addressed or broadcast communication</w:t>
            </w:r>
          </w:p>
        </w:tc>
        <w:tc>
          <w:tcPr>
            <w:tcW w:w="2505" w:type="dxa"/>
            <w:vAlign w:val="center"/>
          </w:tcPr>
          <w:p w14:paraId="33D74325" w14:textId="77777777" w:rsidR="0060166E" w:rsidRPr="00974F7B" w:rsidRDefault="0060166E" w:rsidP="006743ED">
            <w:pPr>
              <w:pStyle w:val="Tabletext"/>
            </w:pPr>
            <w:r w:rsidRPr="00974F7B">
              <w:t>Status report</w:t>
            </w:r>
          </w:p>
        </w:tc>
      </w:tr>
    </w:tbl>
    <w:p w14:paraId="4972A580" w14:textId="77777777" w:rsidR="0060166E" w:rsidRDefault="0060166E" w:rsidP="0060166E">
      <w:pPr>
        <w:pStyle w:val="BodyText"/>
      </w:pPr>
    </w:p>
    <w:p w14:paraId="4E43FB70" w14:textId="77777777" w:rsidR="0060166E" w:rsidRDefault="0060166E" w:rsidP="0060166E">
      <w:pPr>
        <w:pStyle w:val="BodyText"/>
      </w:pPr>
      <w:r>
        <w:t>Refer to IEC62320</w:t>
      </w:r>
      <w:r w:rsidRPr="001B4AEF">
        <w:t>-2</w:t>
      </w:r>
      <w:r>
        <w:t>.</w:t>
      </w:r>
    </w:p>
    <w:p w14:paraId="2111CCA9" w14:textId="77777777" w:rsidR="0060166E" w:rsidRDefault="0060166E" w:rsidP="0060166E">
      <w:pPr>
        <w:pStyle w:val="BodyText"/>
      </w:pPr>
      <w:r w:rsidRPr="00103328">
        <w:t>Note that Messages 6, 8, 25, and 26 are now referred to as Application Specific Messages (ASM).</w:t>
      </w:r>
    </w:p>
    <w:p w14:paraId="42E5221F" w14:textId="77777777" w:rsidR="00321E4B" w:rsidRDefault="00321E4B" w:rsidP="0060166E">
      <w:pPr>
        <w:pStyle w:val="BodyText"/>
      </w:pPr>
    </w:p>
    <w:p w14:paraId="6B5AD7F9" w14:textId="77777777" w:rsidR="0060166E" w:rsidRDefault="0060166E" w:rsidP="00974F7B">
      <w:pPr>
        <w:pStyle w:val="Heading2"/>
      </w:pPr>
      <w:bookmarkStart w:id="31" w:name="_Toc296938512"/>
      <w:bookmarkStart w:id="32" w:name="_Toc59531933"/>
      <w:r w:rsidRPr="00974F7B">
        <w:t>Message</w:t>
      </w:r>
      <w:r w:rsidRPr="00103328">
        <w:t xml:space="preserve"> 6</w:t>
      </w:r>
      <w:bookmarkEnd w:id="31"/>
      <w:bookmarkEnd w:id="32"/>
    </w:p>
    <w:p w14:paraId="171C6E0F" w14:textId="77777777" w:rsidR="00974F7B" w:rsidRPr="00974F7B" w:rsidRDefault="00974F7B" w:rsidP="00974F7B">
      <w:pPr>
        <w:pStyle w:val="Heading2separationline"/>
      </w:pPr>
    </w:p>
    <w:p w14:paraId="38B70001" w14:textId="77777777" w:rsidR="0060166E" w:rsidRDefault="0060166E" w:rsidP="0060166E">
      <w:pPr>
        <w:pStyle w:val="BodyText"/>
      </w:pPr>
      <w:r w:rsidRPr="00891E29">
        <w:t xml:space="preserve">Message 6, Addressed Binary Message, can be employed by an AIS AtoN for sending AtoN status reports to the </w:t>
      </w:r>
      <w:r w:rsidR="00BE0C65" w:rsidRPr="00891E29">
        <w:t xml:space="preserve">national </w:t>
      </w:r>
      <w:r w:rsidRPr="00891E29">
        <w:t>competent authority responsible for the AtoN.  Useful data includes those for battery, lantern status, and solar power system</w:t>
      </w:r>
      <w:r w:rsidRPr="00767716">
        <w:t xml:space="preserve"> charging current.  The benefits for the competent authority include knowledge of equipment status, opportunity for preventative maintenance, early notification of faults, and ultimately increased availability.  Such performance information can be fed back into the design process for AtoN systems.</w:t>
      </w:r>
      <w:r>
        <w:t xml:space="preserve">  Refer to ANNEX C for examples of Message 6 for AtoN monitoring.</w:t>
      </w:r>
    </w:p>
    <w:p w14:paraId="5F87F5EF" w14:textId="77777777" w:rsidR="0060166E" w:rsidRDefault="0060166E" w:rsidP="00974F7B">
      <w:pPr>
        <w:pStyle w:val="Heading2"/>
      </w:pPr>
      <w:bookmarkStart w:id="33" w:name="_Toc296938513"/>
      <w:bookmarkStart w:id="34" w:name="_Toc59531934"/>
      <w:r w:rsidRPr="00974F7B">
        <w:t>Message</w:t>
      </w:r>
      <w:r w:rsidRPr="00103328">
        <w:t xml:space="preserve"> 8</w:t>
      </w:r>
      <w:bookmarkEnd w:id="33"/>
      <w:bookmarkEnd w:id="34"/>
    </w:p>
    <w:p w14:paraId="7DF2CE47" w14:textId="77777777" w:rsidR="00974F7B" w:rsidRPr="00974F7B" w:rsidRDefault="00974F7B" w:rsidP="00974F7B">
      <w:pPr>
        <w:pStyle w:val="Heading2separationline"/>
      </w:pPr>
    </w:p>
    <w:p w14:paraId="66E06EAE" w14:textId="77777777" w:rsidR="0060166E" w:rsidRPr="00767716" w:rsidRDefault="0060166E" w:rsidP="0060166E">
      <w:pPr>
        <w:pStyle w:val="BodyText"/>
      </w:pPr>
      <w:r w:rsidRPr="00767716">
        <w:t>Message 8 is an binary broadcast message.  IMO has published a limited list of Message 8, Application Specific Messages, for international use (</w:t>
      </w:r>
      <w:r w:rsidR="00FE00BE">
        <w:t xml:space="preserve">IMO </w:t>
      </w:r>
      <w:r w:rsidRPr="00767716">
        <w:t xml:space="preserve">SN.1/Circ.289).  Competent authorities may use other Message 8 formats on a regional basis. </w:t>
      </w:r>
    </w:p>
    <w:p w14:paraId="4B02F0D6" w14:textId="77777777" w:rsidR="0060166E" w:rsidRPr="00767716" w:rsidRDefault="0060166E" w:rsidP="0060166E">
      <w:pPr>
        <w:pStyle w:val="BodyText"/>
      </w:pPr>
      <w:r w:rsidRPr="00767716">
        <w:t>As an example, among the list of IMO Application Specific Messages is a message for meteorological and hydrological data.  Sensors on the AtoN provide this data to the AIS AtoN Station, which in turn broadcasts this Message 8.</w:t>
      </w:r>
    </w:p>
    <w:p w14:paraId="4ADE2399" w14:textId="77777777" w:rsidR="0060166E" w:rsidRDefault="0060166E" w:rsidP="00974F7B">
      <w:pPr>
        <w:pStyle w:val="Heading2"/>
      </w:pPr>
      <w:bookmarkStart w:id="35" w:name="_Toc296938514"/>
      <w:bookmarkStart w:id="36" w:name="_Toc59531935"/>
      <w:r w:rsidRPr="00974F7B">
        <w:t>Message</w:t>
      </w:r>
      <w:r w:rsidRPr="00DD168D">
        <w:t xml:space="preserve"> 25</w:t>
      </w:r>
      <w:bookmarkEnd w:id="35"/>
      <w:bookmarkEnd w:id="36"/>
    </w:p>
    <w:p w14:paraId="470886F6" w14:textId="77777777" w:rsidR="00974F7B" w:rsidRPr="00974F7B" w:rsidRDefault="00974F7B" w:rsidP="00974F7B">
      <w:pPr>
        <w:pStyle w:val="Heading2separationline"/>
      </w:pPr>
    </w:p>
    <w:p w14:paraId="2D2E782A" w14:textId="77777777" w:rsidR="0060166E" w:rsidRPr="00767716" w:rsidRDefault="0060166E" w:rsidP="0060166E">
      <w:pPr>
        <w:pStyle w:val="BodyText"/>
      </w:pPr>
      <w:r w:rsidRPr="00767716">
        <w:t>Message 25 is a single slot binary message that can for example be used to send encrypted configuration data.  See IEC 62320-2 for further details.</w:t>
      </w:r>
    </w:p>
    <w:p w14:paraId="6AC4B334" w14:textId="77777777" w:rsidR="0060166E" w:rsidRDefault="0060166E" w:rsidP="00974F7B">
      <w:pPr>
        <w:pStyle w:val="Heading2"/>
      </w:pPr>
      <w:bookmarkStart w:id="37" w:name="_Toc296938515"/>
      <w:bookmarkStart w:id="38" w:name="_Toc59531936"/>
      <w:r w:rsidRPr="00974F7B">
        <w:t>Message</w:t>
      </w:r>
      <w:r>
        <w:t xml:space="preserve"> 26</w:t>
      </w:r>
      <w:bookmarkEnd w:id="37"/>
      <w:bookmarkEnd w:id="38"/>
    </w:p>
    <w:p w14:paraId="171BCAD4" w14:textId="77777777" w:rsidR="00974F7B" w:rsidRPr="00974F7B" w:rsidRDefault="00974F7B" w:rsidP="00974F7B">
      <w:pPr>
        <w:pStyle w:val="Heading2separationline"/>
      </w:pPr>
    </w:p>
    <w:p w14:paraId="2040E0F0" w14:textId="77777777" w:rsidR="0060166E" w:rsidRDefault="0060166E" w:rsidP="0060166E">
      <w:pPr>
        <w:pStyle w:val="BodyText"/>
      </w:pPr>
      <w:r w:rsidRPr="00767716">
        <w:t>Message 26 may also be received, processed, and transmitted by an AIS AtoN station.  Note that this message is not included in IEC62320-2.</w:t>
      </w:r>
    </w:p>
    <w:p w14:paraId="74021A52" w14:textId="77777777" w:rsidR="0060166E" w:rsidRDefault="0060166E" w:rsidP="00974F7B">
      <w:pPr>
        <w:pStyle w:val="Heading2"/>
      </w:pPr>
      <w:bookmarkStart w:id="39" w:name="_Toc296938516"/>
      <w:bookmarkStart w:id="40" w:name="_Toc59531937"/>
      <w:r w:rsidRPr="00974F7B">
        <w:t>Overall</w:t>
      </w:r>
      <w:bookmarkEnd w:id="39"/>
      <w:bookmarkEnd w:id="40"/>
    </w:p>
    <w:p w14:paraId="0FB8B267" w14:textId="77777777" w:rsidR="00974F7B" w:rsidRPr="00974F7B" w:rsidRDefault="00974F7B" w:rsidP="00974F7B">
      <w:pPr>
        <w:pStyle w:val="Heading2separationline"/>
      </w:pPr>
    </w:p>
    <w:p w14:paraId="3BA0E193" w14:textId="77777777" w:rsidR="0060166E" w:rsidRPr="00DD168D" w:rsidRDefault="0060166E" w:rsidP="0060166E">
      <w:pPr>
        <w:pStyle w:val="BodyText"/>
      </w:pPr>
      <w:r>
        <w:t xml:space="preserve">IALA maintains a register of regional Application Specific Messages.  The purpose of this register is harmonisation.  The register accepts information on Messages 6, 8, 25, and 26. Go to </w:t>
      </w:r>
      <w:hyperlink r:id="rId27" w:history="1">
        <w:r w:rsidRPr="00B52654">
          <w:rPr>
            <w:rStyle w:val="Hyperlink"/>
            <w:rFonts w:cs="Calibri"/>
          </w:rPr>
          <w:t>www.iala-aism.org</w:t>
        </w:r>
      </w:hyperlink>
      <w:r>
        <w:t>.</w:t>
      </w:r>
    </w:p>
    <w:p w14:paraId="25FA9B2C" w14:textId="77777777" w:rsidR="0060166E" w:rsidRDefault="0060166E" w:rsidP="0060166E">
      <w:pPr>
        <w:pStyle w:val="BodyText"/>
      </w:pPr>
      <w:r>
        <w:t xml:space="preserve">AIS may be applied to both floating and fixed AtoN, and more than one AIS message format may be transmitted as noted above.  </w:t>
      </w:r>
      <w:r w:rsidRPr="0059533A">
        <w:t xml:space="preserve">The </w:t>
      </w:r>
      <w:r w:rsidR="00BE0C65" w:rsidRPr="0059533A">
        <w:t xml:space="preserve">national </w:t>
      </w:r>
      <w:r w:rsidRPr="0059533A">
        <w:t xml:space="preserve">competent authority for the AtoN </w:t>
      </w:r>
      <w:r w:rsidR="00054FAE" w:rsidRPr="0059533A">
        <w:t xml:space="preserve">should establish procedures </w:t>
      </w:r>
      <w:r w:rsidRPr="0059533A">
        <w:t>to</w:t>
      </w:r>
      <w:r>
        <w:t xml:space="preserve"> verify the broadcast information and the correct operation of the AIS AtoN Station.</w:t>
      </w:r>
    </w:p>
    <w:p w14:paraId="1A1FA780" w14:textId="77777777" w:rsidR="0060166E" w:rsidRDefault="0060166E" w:rsidP="00974F7B">
      <w:pPr>
        <w:pStyle w:val="Heading1"/>
      </w:pPr>
      <w:bookmarkStart w:id="41" w:name="_Toc288028516"/>
      <w:bookmarkStart w:id="42" w:name="_Toc296938517"/>
      <w:bookmarkStart w:id="43" w:name="_Toc59531938"/>
      <w:r w:rsidRPr="00974F7B">
        <w:t>Implementation</w:t>
      </w:r>
      <w:bookmarkEnd w:id="41"/>
      <w:bookmarkEnd w:id="42"/>
      <w:bookmarkEnd w:id="43"/>
    </w:p>
    <w:p w14:paraId="4B699C09" w14:textId="77777777" w:rsidR="00974F7B" w:rsidRPr="00974F7B" w:rsidRDefault="00974F7B" w:rsidP="00974F7B">
      <w:pPr>
        <w:pStyle w:val="Heading1separatationline"/>
      </w:pPr>
    </w:p>
    <w:p w14:paraId="2D93EA80" w14:textId="77777777" w:rsidR="0060166E" w:rsidRDefault="0060166E" w:rsidP="00974F7B">
      <w:pPr>
        <w:pStyle w:val="Heading2"/>
      </w:pPr>
      <w:bookmarkStart w:id="44" w:name="_Toc288028517"/>
      <w:bookmarkStart w:id="45" w:name="_Toc296938518"/>
      <w:bookmarkStart w:id="46" w:name="_Toc59531939"/>
      <w:r>
        <w:t xml:space="preserve">AIS AtoN service availability </w:t>
      </w:r>
      <w:r w:rsidRPr="00974F7B">
        <w:t>definition</w:t>
      </w:r>
      <w:bookmarkEnd w:id="44"/>
      <w:bookmarkEnd w:id="45"/>
      <w:bookmarkEnd w:id="46"/>
    </w:p>
    <w:p w14:paraId="1E97F330" w14:textId="77777777" w:rsidR="00974F7B" w:rsidRPr="00974F7B" w:rsidRDefault="00974F7B" w:rsidP="00974F7B">
      <w:pPr>
        <w:pStyle w:val="Heading2separationline"/>
      </w:pPr>
    </w:p>
    <w:p w14:paraId="4659453D" w14:textId="77777777" w:rsidR="0060166E" w:rsidRDefault="0060166E" w:rsidP="007B78DA">
      <w:pPr>
        <w:pStyle w:val="BodyText"/>
      </w:pPr>
      <w:r>
        <w:t>The recommended AIS AtoN service availability definition is as follows:</w:t>
      </w:r>
    </w:p>
    <w:p w14:paraId="69C215F7" w14:textId="77777777" w:rsidR="0060166E" w:rsidRPr="007B78DA" w:rsidRDefault="0060166E" w:rsidP="007B78DA">
      <w:pPr>
        <w:pStyle w:val="BodyText"/>
        <w:rPr>
          <w:i/>
        </w:rPr>
      </w:pPr>
      <w:r w:rsidRPr="007B78DA">
        <w:rPr>
          <w:i/>
        </w:rPr>
        <w:t>The AIS AtoN service shall have a service availability corresponding to IALA Category 1, 2, or 3 (depending on the importance of AtoN) for the intended transmissions. Normal AIS AtoN operation is the transmission of the following correct information in Message 21:</w:t>
      </w:r>
    </w:p>
    <w:p w14:paraId="55D198A5" w14:textId="77777777" w:rsidR="009E3F6E" w:rsidRDefault="009E3F6E" w:rsidP="007B78DA">
      <w:pPr>
        <w:pStyle w:val="Bulletannexindented"/>
        <w:rPr>
          <w:i/>
        </w:rPr>
      </w:pPr>
      <w:r>
        <w:rPr>
          <w:i/>
        </w:rPr>
        <w:t>MMSI, according to ITU category</w:t>
      </w:r>
    </w:p>
    <w:p w14:paraId="64D9CBB4" w14:textId="77777777" w:rsidR="0060166E" w:rsidRPr="007B78DA" w:rsidRDefault="0060166E" w:rsidP="007B78DA">
      <w:pPr>
        <w:pStyle w:val="Bulletannexindented"/>
        <w:rPr>
          <w:i/>
        </w:rPr>
      </w:pPr>
      <w:r w:rsidRPr="007B78DA">
        <w:rPr>
          <w:i/>
        </w:rPr>
        <w:t>The type of AtoN;</w:t>
      </w:r>
    </w:p>
    <w:p w14:paraId="1268A976" w14:textId="77777777" w:rsidR="0060166E" w:rsidRPr="006743ED" w:rsidRDefault="0060166E" w:rsidP="007B78DA">
      <w:pPr>
        <w:pStyle w:val="Bulletannexindented"/>
        <w:rPr>
          <w:i/>
          <w:lang w:val="en-US"/>
        </w:rPr>
      </w:pPr>
      <w:r w:rsidRPr="006743ED">
        <w:rPr>
          <w:i/>
          <w:lang w:val="en-US"/>
        </w:rPr>
        <w:t>The name of the AtoN;</w:t>
      </w:r>
    </w:p>
    <w:p w14:paraId="5439CB03" w14:textId="77777777" w:rsidR="0060166E" w:rsidRPr="006743ED" w:rsidRDefault="0060166E" w:rsidP="007B78DA">
      <w:pPr>
        <w:pStyle w:val="Bulletannexindented"/>
        <w:rPr>
          <w:i/>
          <w:lang w:val="en-US"/>
        </w:rPr>
      </w:pPr>
      <w:r w:rsidRPr="006743ED">
        <w:rPr>
          <w:i/>
          <w:lang w:val="en-US"/>
        </w:rPr>
        <w:t>A valid 2D position of the AtoN within the accuracy indicated by the position accuracy indicator;</w:t>
      </w:r>
    </w:p>
    <w:p w14:paraId="482E264E" w14:textId="77777777" w:rsidR="0060166E" w:rsidRPr="007B78DA" w:rsidRDefault="0060166E" w:rsidP="007B78DA">
      <w:pPr>
        <w:pStyle w:val="Bulletannexindented"/>
        <w:rPr>
          <w:i/>
        </w:rPr>
      </w:pPr>
      <w:r w:rsidRPr="007B78DA">
        <w:rPr>
          <w:i/>
        </w:rPr>
        <w:t>A position accuracy indicator;</w:t>
      </w:r>
    </w:p>
    <w:p w14:paraId="2D804D9D" w14:textId="77777777" w:rsidR="0060166E" w:rsidRPr="006743ED" w:rsidRDefault="0060166E" w:rsidP="007B78DA">
      <w:pPr>
        <w:pStyle w:val="Bulletannexindented"/>
        <w:rPr>
          <w:i/>
          <w:lang w:val="en-US"/>
        </w:rPr>
      </w:pPr>
      <w:r w:rsidRPr="006743ED">
        <w:rPr>
          <w:i/>
          <w:lang w:val="en-US"/>
        </w:rPr>
        <w:t>Type of position fixing device;</w:t>
      </w:r>
    </w:p>
    <w:p w14:paraId="2E2E3A41" w14:textId="77777777" w:rsidR="0060166E" w:rsidRPr="007B78DA" w:rsidRDefault="0060166E" w:rsidP="007B78DA">
      <w:pPr>
        <w:pStyle w:val="Bulletannexindented"/>
        <w:rPr>
          <w:i/>
        </w:rPr>
      </w:pPr>
      <w:r w:rsidRPr="007B78DA">
        <w:rPr>
          <w:i/>
        </w:rPr>
        <w:t>Off position indicator;</w:t>
      </w:r>
    </w:p>
    <w:p w14:paraId="3E7DAE9F" w14:textId="77777777" w:rsidR="0060166E" w:rsidRPr="007B78DA" w:rsidRDefault="0060166E" w:rsidP="007B78DA">
      <w:pPr>
        <w:pStyle w:val="Bulletannexindented"/>
        <w:rPr>
          <w:i/>
        </w:rPr>
      </w:pPr>
      <w:r w:rsidRPr="007B78DA">
        <w:rPr>
          <w:i/>
        </w:rPr>
        <w:t>Time stamp;</w:t>
      </w:r>
    </w:p>
    <w:p w14:paraId="76A0EFE3" w14:textId="77777777" w:rsidR="0060166E" w:rsidRPr="006743ED" w:rsidRDefault="0060166E" w:rsidP="007B78DA">
      <w:pPr>
        <w:pStyle w:val="Bulletannexindented"/>
        <w:rPr>
          <w:i/>
          <w:lang w:val="en-US"/>
        </w:rPr>
      </w:pPr>
      <w:r w:rsidRPr="006743ED">
        <w:rPr>
          <w:i/>
          <w:lang w:val="en-US"/>
        </w:rPr>
        <w:t>Dimensions of the AtoN and reference positions;</w:t>
      </w:r>
    </w:p>
    <w:p w14:paraId="171FC769" w14:textId="77777777" w:rsidR="0060166E" w:rsidRPr="007B78DA" w:rsidRDefault="0060166E" w:rsidP="007B78DA">
      <w:pPr>
        <w:pStyle w:val="Bulletannexindented"/>
        <w:rPr>
          <w:i/>
        </w:rPr>
      </w:pPr>
      <w:r w:rsidRPr="007B78DA">
        <w:rPr>
          <w:i/>
        </w:rPr>
        <w:t>Virtual AtoN flag;</w:t>
      </w:r>
    </w:p>
    <w:p w14:paraId="3931C902" w14:textId="77777777" w:rsidR="0060166E" w:rsidRPr="007B78DA" w:rsidRDefault="0060166E" w:rsidP="007B78DA">
      <w:pPr>
        <w:pStyle w:val="Bulletannexindented"/>
        <w:rPr>
          <w:i/>
        </w:rPr>
      </w:pPr>
      <w:r w:rsidRPr="007B78DA">
        <w:rPr>
          <w:i/>
        </w:rPr>
        <w:t>RAIM flag.</w:t>
      </w:r>
    </w:p>
    <w:p w14:paraId="45F91E9A" w14:textId="77777777" w:rsidR="0060166E" w:rsidRPr="00767716" w:rsidRDefault="0060166E" w:rsidP="0060166E">
      <w:pPr>
        <w:pStyle w:val="BodyText"/>
        <w:rPr>
          <w:i/>
        </w:rPr>
      </w:pPr>
      <w:r w:rsidRPr="00767716">
        <w:rPr>
          <w:i/>
        </w:rPr>
        <w:t>The AIS AtoN transmissions containing the AtoN information shall have a signal level of greater than or equal to –107dBm when measured at the air-antenna interface of the user’s receiver</w:t>
      </w:r>
      <w:r w:rsidRPr="00767716">
        <w:rPr>
          <w:i/>
          <w:vertAlign w:val="superscript"/>
        </w:rPr>
        <w:t>2</w:t>
      </w:r>
      <w:r w:rsidRPr="00767716">
        <w:rPr>
          <w:i/>
        </w:rPr>
        <w:t xml:space="preserve"> within the following coverage areas:</w:t>
      </w:r>
    </w:p>
    <w:p w14:paraId="0117E1BA" w14:textId="77777777" w:rsidR="0060166E" w:rsidRPr="00AD47CA" w:rsidRDefault="0060166E" w:rsidP="007B78DA">
      <w:pPr>
        <w:pStyle w:val="Bulletannexindented"/>
        <w:rPr>
          <w:i/>
          <w:lang w:val="en-US"/>
        </w:rPr>
      </w:pPr>
      <w:r w:rsidRPr="006743ED">
        <w:rPr>
          <w:i/>
          <w:lang w:val="en-US"/>
        </w:rPr>
        <w:t xml:space="preserve">5-10 NM. of the AIS AtoN for floating </w:t>
      </w:r>
      <w:r w:rsidRPr="00AD47CA">
        <w:rPr>
          <w:i/>
          <w:lang w:val="en-US"/>
        </w:rPr>
        <w:t>AtoN depending on height of AtoN;</w:t>
      </w:r>
    </w:p>
    <w:p w14:paraId="0C3B3FA4" w14:textId="77777777" w:rsidR="0060166E" w:rsidRPr="00AD47CA" w:rsidRDefault="0060166E" w:rsidP="007B78DA">
      <w:pPr>
        <w:pStyle w:val="Bulletannexindented"/>
        <w:rPr>
          <w:i/>
          <w:lang w:val="en-US"/>
        </w:rPr>
      </w:pPr>
      <w:r w:rsidRPr="00AD47CA">
        <w:rPr>
          <w:i/>
          <w:lang w:val="en-US"/>
        </w:rPr>
        <w:t>10-25 NM. of the AIS AtoN for fixed AtoN depending of height of AtoN.</w:t>
      </w:r>
    </w:p>
    <w:p w14:paraId="58052A5B" w14:textId="77777777" w:rsidR="0060166E" w:rsidRPr="00432F11" w:rsidRDefault="00AD76E3" w:rsidP="0060166E">
      <w:pPr>
        <w:pStyle w:val="BodyText"/>
      </w:pPr>
      <w:r w:rsidRPr="00891E29">
        <w:t xml:space="preserve">Synthetic and Virtual AIS AtoN signal sent from AIS Base Station might have different coverage area depending on the location of the AtoN inside the coverage area (the edge, centre, etc.). </w:t>
      </w:r>
      <w:r w:rsidR="00BE0C65" w:rsidRPr="00891E29">
        <w:t>National c</w:t>
      </w:r>
      <w:r w:rsidRPr="00891E29">
        <w:t>ompetent authority shall develop their own procedures for dealing with coverage area and consider the use of multiple stations if necessary.</w:t>
      </w:r>
      <w:r w:rsidRPr="00AD47CA">
        <w:t xml:space="preserve"> </w:t>
      </w:r>
      <w:r w:rsidR="0060166E" w:rsidRPr="00AD47CA">
        <w:t>Note that the service availability shall be calculated as a 3 year rolling average</w:t>
      </w:r>
      <w:r w:rsidR="0060166E" w:rsidRPr="00432F11">
        <w:t xml:space="preserve"> for all AIS AtoN.</w:t>
      </w:r>
    </w:p>
    <w:p w14:paraId="5936B7BE" w14:textId="77777777" w:rsidR="0060166E" w:rsidRDefault="0060166E" w:rsidP="0060166E">
      <w:pPr>
        <w:pStyle w:val="BodyText"/>
      </w:pPr>
      <w:r w:rsidRPr="00432F11">
        <w:t>Expected signal strength can be computed for a suitable measuring point using standard propagation calculations.</w:t>
      </w:r>
    </w:p>
    <w:p w14:paraId="2333CB8B" w14:textId="77777777" w:rsidR="009A7107" w:rsidRDefault="009A7107" w:rsidP="0060166E">
      <w:pPr>
        <w:pStyle w:val="BodyText"/>
      </w:pPr>
      <w:r>
        <w:t xml:space="preserve">Information and guidance on how to obtain needed information from applicants regarding commissioning </w:t>
      </w:r>
      <w:r w:rsidR="008B0E72">
        <w:t xml:space="preserve">of </w:t>
      </w:r>
      <w:r>
        <w:t xml:space="preserve">AIS AtoN are given </w:t>
      </w:r>
      <w:r w:rsidR="00AD47CA">
        <w:t xml:space="preserve">in </w:t>
      </w:r>
      <w:r>
        <w:t>IALA Guideline G1084.</w:t>
      </w:r>
    </w:p>
    <w:p w14:paraId="15144CF8" w14:textId="77777777" w:rsidR="009A7107" w:rsidRDefault="009A7107" w:rsidP="0060166E">
      <w:pPr>
        <w:pStyle w:val="BodyText"/>
      </w:pPr>
    </w:p>
    <w:p w14:paraId="46D985C8" w14:textId="77777777" w:rsidR="0060166E" w:rsidRPr="00CA709F" w:rsidRDefault="00AD76E3" w:rsidP="007B78DA">
      <w:pPr>
        <w:pStyle w:val="Heading2"/>
      </w:pPr>
      <w:bookmarkStart w:id="47" w:name="_Toc288028518"/>
      <w:bookmarkStart w:id="48" w:name="_Toc296938519"/>
      <w:bookmarkStart w:id="49" w:name="_Toc59531940"/>
      <w:r w:rsidRPr="00CA709F">
        <w:t>Physical</w:t>
      </w:r>
      <w:r w:rsidR="0060166E" w:rsidRPr="00CA709F">
        <w:t>, Synthetic, and Virtual AIS AtoN</w:t>
      </w:r>
      <w:bookmarkEnd w:id="47"/>
      <w:bookmarkEnd w:id="48"/>
      <w:bookmarkEnd w:id="49"/>
    </w:p>
    <w:p w14:paraId="21EE32A2" w14:textId="77777777" w:rsidR="007B78DA" w:rsidRPr="00CA709F" w:rsidRDefault="007B78DA" w:rsidP="007B78DA">
      <w:pPr>
        <w:pStyle w:val="Heading2separationline"/>
      </w:pPr>
    </w:p>
    <w:p w14:paraId="4A1936AF" w14:textId="77777777" w:rsidR="008D2313" w:rsidRPr="00CA709F" w:rsidRDefault="008D2313" w:rsidP="008D2313">
      <w:pPr>
        <w:pStyle w:val="BodyText"/>
        <w:rPr>
          <w:lang w:eastAsia="de-DE"/>
        </w:rPr>
      </w:pPr>
      <w:r w:rsidRPr="00CA709F">
        <w:rPr>
          <w:lang w:eastAsia="de-DE"/>
        </w:rPr>
        <w:t>AIS AtoN can currently be implemented in three ways – Physical (Real), Synthetic and Virtual.</w:t>
      </w:r>
    </w:p>
    <w:p w14:paraId="4453BC81" w14:textId="77777777" w:rsidR="0060166E" w:rsidRPr="00FE25D4" w:rsidRDefault="0060166E" w:rsidP="0060166E">
      <w:pPr>
        <w:pStyle w:val="BodyText"/>
      </w:pPr>
      <w:r w:rsidRPr="00FE25D4">
        <w:t xml:space="preserve">For Virtual AIS AtoN reference should be made to IALA Recommendation </w:t>
      </w:r>
      <w:r w:rsidR="00D97073" w:rsidRPr="00FE25D4">
        <w:t>R0143</w:t>
      </w:r>
      <w:r w:rsidRPr="00FE25D4">
        <w:t xml:space="preserve">, and to IALA Guideline </w:t>
      </w:r>
      <w:r w:rsidR="00D97073" w:rsidRPr="00FE25D4">
        <w:t>G</w:t>
      </w:r>
      <w:r w:rsidRPr="00FE25D4">
        <w:t>1081.</w:t>
      </w:r>
    </w:p>
    <w:p w14:paraId="5B736E0A" w14:textId="77777777" w:rsidR="0060166E" w:rsidRPr="00FE25D4" w:rsidRDefault="00AD76E3" w:rsidP="007B78DA">
      <w:pPr>
        <w:pStyle w:val="Heading3"/>
      </w:pPr>
      <w:bookmarkStart w:id="50" w:name="_Toc296938520"/>
      <w:bookmarkStart w:id="51" w:name="_Toc59531941"/>
      <w:r w:rsidRPr="00FE25D4">
        <w:t xml:space="preserve">Physical </w:t>
      </w:r>
      <w:r w:rsidR="0060166E" w:rsidRPr="00FE25D4">
        <w:t xml:space="preserve"> AIS AtoN</w:t>
      </w:r>
      <w:bookmarkEnd w:id="50"/>
      <w:bookmarkEnd w:id="51"/>
    </w:p>
    <w:p w14:paraId="765152EA" w14:textId="77777777" w:rsidR="008D2313" w:rsidRPr="00CA709F" w:rsidRDefault="008D2313" w:rsidP="008D2313">
      <w:pPr>
        <w:pStyle w:val="BodyText"/>
      </w:pPr>
      <w:r w:rsidRPr="00CA709F">
        <w:rPr>
          <w:lang w:eastAsia="en-AU"/>
        </w:rPr>
        <w:t>A Physical AIS AtoN station is a Physical AtoN fitted with an AIS AtoN device.</w:t>
      </w:r>
      <w:r w:rsidRPr="00CA709F">
        <w:t xml:space="preserve"> It is displayed as a solid line diamond with crossed lines centred at the reported position of the AtoN.</w:t>
      </w:r>
    </w:p>
    <w:p w14:paraId="28E6E0AE" w14:textId="77777777" w:rsidR="008D2313" w:rsidRPr="00CA709F" w:rsidRDefault="008D2313" w:rsidP="0060166E">
      <w:pPr>
        <w:pStyle w:val="BodyText"/>
      </w:pPr>
    </w:p>
    <w:p w14:paraId="3C464ED9" w14:textId="77777777" w:rsidR="0060166E" w:rsidRPr="00CA709F" w:rsidRDefault="0060166E" w:rsidP="007B78DA">
      <w:pPr>
        <w:pStyle w:val="Heading3"/>
      </w:pPr>
      <w:bookmarkStart w:id="52" w:name="_Toc296938521"/>
      <w:bookmarkStart w:id="53" w:name="_Toc59531942"/>
      <w:r w:rsidRPr="00CA709F">
        <w:t>Synthetic AIS AtoN</w:t>
      </w:r>
      <w:bookmarkEnd w:id="52"/>
      <w:bookmarkEnd w:id="53"/>
    </w:p>
    <w:p w14:paraId="704BBA4A" w14:textId="77777777" w:rsidR="008D2313" w:rsidRPr="00DD168D" w:rsidRDefault="008D2313" w:rsidP="008D2313">
      <w:pPr>
        <w:pStyle w:val="BodyText"/>
      </w:pPr>
      <w:r w:rsidRPr="00CA709F">
        <w:rPr>
          <w:lang w:eastAsia="en-AU"/>
        </w:rPr>
        <w:t>AtoN that physically exists</w:t>
      </w:r>
      <w:r w:rsidR="00CA709F" w:rsidRPr="00CA709F">
        <w:rPr>
          <w:lang w:eastAsia="en-AU"/>
        </w:rPr>
        <w:t>,</w:t>
      </w:r>
      <w:r w:rsidRPr="00CA709F">
        <w:rPr>
          <w:lang w:eastAsia="en-AU"/>
        </w:rPr>
        <w:t xml:space="preserve"> but whi</w:t>
      </w:r>
      <w:r w:rsidR="00CA709F" w:rsidRPr="00CA709F">
        <w:rPr>
          <w:lang w:eastAsia="en-AU"/>
        </w:rPr>
        <w:t xml:space="preserve">ch is transmitted </w:t>
      </w:r>
      <w:r w:rsidR="00CA709F" w:rsidRPr="002268AA">
        <w:rPr>
          <w:lang w:eastAsia="en-AU"/>
        </w:rPr>
        <w:t xml:space="preserve">from a geographically separated </w:t>
      </w:r>
      <w:r w:rsidRPr="002268AA">
        <w:rPr>
          <w:lang w:eastAsia="en-AU"/>
        </w:rPr>
        <w:t>AIS AtoN</w:t>
      </w:r>
      <w:r w:rsidRPr="002156C2">
        <w:rPr>
          <w:lang w:eastAsia="en-AU"/>
        </w:rPr>
        <w:t xml:space="preserve"> station (base</w:t>
      </w:r>
      <w:r w:rsidR="00CA709F" w:rsidRPr="00C50829">
        <w:rPr>
          <w:lang w:eastAsia="en-AU"/>
        </w:rPr>
        <w:t xml:space="preserve"> </w:t>
      </w:r>
      <w:r w:rsidR="00AD47CA" w:rsidRPr="00C50829">
        <w:rPr>
          <w:lang w:eastAsia="en-AU"/>
        </w:rPr>
        <w:t>station</w:t>
      </w:r>
      <w:r w:rsidRPr="00C50829">
        <w:rPr>
          <w:lang w:eastAsia="en-AU"/>
        </w:rPr>
        <w:t xml:space="preserve"> or </w:t>
      </w:r>
      <w:r w:rsidR="00AD47CA" w:rsidRPr="00CA709F">
        <w:rPr>
          <w:lang w:eastAsia="en-AU"/>
        </w:rPr>
        <w:t>standalone unit</w:t>
      </w:r>
      <w:r w:rsidRPr="00CA709F">
        <w:rPr>
          <w:lang w:eastAsia="en-AU"/>
        </w:rPr>
        <w:t>) is a Synthetic Predicted AIS AtoN.</w:t>
      </w:r>
      <w:r w:rsidRPr="00CA709F">
        <w:t xml:space="preserve"> It is displayed as a solid line diamond with crossed lines centred at the reported position of the AtoN.</w:t>
      </w:r>
    </w:p>
    <w:p w14:paraId="24369275" w14:textId="77777777" w:rsidR="0060166E" w:rsidRPr="00DD168D" w:rsidRDefault="0060166E" w:rsidP="0060166E">
      <w:pPr>
        <w:pStyle w:val="BodyText"/>
      </w:pPr>
      <w:r w:rsidRPr="00DD168D">
        <w:t xml:space="preserve">IEC62320-2 states that </w:t>
      </w:r>
      <w:r>
        <w:t>‘</w:t>
      </w:r>
      <w:r w:rsidRPr="00DD168D">
        <w:t>for Synthetic AIS AtoN messages, the repeat indicator field shall be set to 1, 2, or 3 to signify that the message is transmitted from a position other than that provided in the message</w:t>
      </w:r>
      <w:r>
        <w:t>’</w:t>
      </w:r>
      <w:r w:rsidRPr="00DD168D">
        <w:t>.</w:t>
      </w:r>
    </w:p>
    <w:p w14:paraId="5C9D69CB" w14:textId="77777777" w:rsidR="0060166E" w:rsidRPr="00DD168D" w:rsidRDefault="0060166E" w:rsidP="0060166E">
      <w:pPr>
        <w:pStyle w:val="BodyText"/>
      </w:pPr>
      <w:r w:rsidRPr="00DD168D">
        <w:t xml:space="preserve">There are 2 types of Synthetic AIS AtoN, </w:t>
      </w:r>
      <w:r>
        <w:t>‘</w:t>
      </w:r>
      <w:r w:rsidRPr="00DD168D">
        <w:t>Monitored Synthetic AIS AtoN</w:t>
      </w:r>
      <w:r>
        <w:t>’</w:t>
      </w:r>
      <w:r w:rsidRPr="00DD168D">
        <w:t xml:space="preserve"> and </w:t>
      </w:r>
    </w:p>
    <w:p w14:paraId="1DF0820A" w14:textId="77777777" w:rsidR="0060166E" w:rsidRPr="00DD168D" w:rsidRDefault="0060166E" w:rsidP="0060166E">
      <w:pPr>
        <w:pStyle w:val="BodyText"/>
      </w:pPr>
      <w:r>
        <w:t>‘</w:t>
      </w:r>
      <w:r w:rsidRPr="00DD168D">
        <w:t>Predicted Synthetic AIS AtoN</w:t>
      </w:r>
      <w:r>
        <w:t>’</w:t>
      </w:r>
      <w:r w:rsidRPr="00DD168D">
        <w:t>.</w:t>
      </w:r>
    </w:p>
    <w:p w14:paraId="2EB985B0" w14:textId="77777777" w:rsidR="0060166E" w:rsidRDefault="0060166E" w:rsidP="0016313D">
      <w:pPr>
        <w:pStyle w:val="Heading4"/>
      </w:pPr>
      <w:r w:rsidRPr="0016313D">
        <w:t>Monitored</w:t>
      </w:r>
      <w:r>
        <w:t xml:space="preserve"> Synthetic AIS AtoN</w:t>
      </w:r>
    </w:p>
    <w:p w14:paraId="1E4A726D" w14:textId="77777777" w:rsidR="0060166E" w:rsidRDefault="0060166E" w:rsidP="0060166E">
      <w:pPr>
        <w:pStyle w:val="BodyText"/>
      </w:pPr>
      <w:r>
        <w:t>A ‘Monitored Synthetic AIS AtoN’ is transmitted as a message 21 from an AIS Station that is located remotely from the AtoN.  The AtoN physically exists and there is a communication link between the AIS Station and the AtoN.  The communication between the AtoN and AIS confirms the location and status of the AtoN.</w:t>
      </w:r>
    </w:p>
    <w:p w14:paraId="29148FFF" w14:textId="77777777" w:rsidR="008D2313" w:rsidRDefault="008D2313" w:rsidP="0060166E">
      <w:pPr>
        <w:pStyle w:val="BodyText"/>
      </w:pPr>
    </w:p>
    <w:p w14:paraId="14E4FFA8" w14:textId="77777777" w:rsidR="0060166E" w:rsidRPr="00DD168D" w:rsidRDefault="0060166E" w:rsidP="0060166E">
      <w:pPr>
        <w:pStyle w:val="BodyText"/>
      </w:pPr>
      <w:r w:rsidRPr="00DD168D">
        <w:t>A Monitored Synthetic AIS AtoN ensures the integrity of the Message 21.</w:t>
      </w:r>
    </w:p>
    <w:p w14:paraId="30309797" w14:textId="77777777" w:rsidR="0060166E" w:rsidRDefault="0060166E" w:rsidP="0016313D">
      <w:pPr>
        <w:pStyle w:val="Heading4"/>
      </w:pPr>
      <w:r>
        <w:t xml:space="preserve"> Predicted </w:t>
      </w:r>
      <w:r w:rsidRPr="0016313D">
        <w:t>Synthetic</w:t>
      </w:r>
      <w:r>
        <w:t xml:space="preserve"> AIS AtoN</w:t>
      </w:r>
    </w:p>
    <w:p w14:paraId="5334413D" w14:textId="77777777" w:rsidR="0060166E" w:rsidRDefault="0060166E" w:rsidP="0060166E">
      <w:pPr>
        <w:pStyle w:val="BodyText"/>
      </w:pPr>
      <w:r>
        <w:t>A ‘Predicted Synthetic AIS AtoN’ is transmitted as a Message 21 from an AIS Station that is located remotely from the AtoN.  The AtoN physically exists but the AtoN is not monitored to confirm its location or status.</w:t>
      </w:r>
    </w:p>
    <w:p w14:paraId="16B7A2A5" w14:textId="77777777" w:rsidR="0060166E" w:rsidRPr="00DD168D" w:rsidRDefault="0060166E" w:rsidP="0060166E">
      <w:pPr>
        <w:pStyle w:val="BodyText"/>
      </w:pPr>
      <w:r w:rsidRPr="00DD168D">
        <w:t>A Predicted Synthetic AIS AtoN does not ensure the integrity of the Message 21, and therefore is not recommended for use on floating AtoN.</w:t>
      </w:r>
    </w:p>
    <w:p w14:paraId="1DE7537C" w14:textId="77777777" w:rsidR="0060166E" w:rsidRPr="00DD168D" w:rsidRDefault="0060166E" w:rsidP="0060166E">
      <w:pPr>
        <w:pStyle w:val="BodyText"/>
      </w:pPr>
      <w:r w:rsidRPr="00DD168D">
        <w:t>The use of Predicted Synthetic AIS AtoN broadcasts for fixed AtoN is acceptable as the location will not change, but the status of the AtoN is not verified.</w:t>
      </w:r>
    </w:p>
    <w:p w14:paraId="4E7A70B9" w14:textId="77777777" w:rsidR="0060166E" w:rsidRDefault="0060166E" w:rsidP="0016313D">
      <w:pPr>
        <w:pStyle w:val="Heading3"/>
      </w:pPr>
      <w:bookmarkStart w:id="54" w:name="_Toc296938522"/>
      <w:bookmarkStart w:id="55" w:name="_Toc59531943"/>
      <w:r w:rsidRPr="0016313D">
        <w:t>Virtual</w:t>
      </w:r>
      <w:r>
        <w:t xml:space="preserve"> AIS AtoN</w:t>
      </w:r>
      <w:bookmarkEnd w:id="54"/>
      <w:bookmarkEnd w:id="55"/>
    </w:p>
    <w:p w14:paraId="4A433748" w14:textId="77777777" w:rsidR="0060166E" w:rsidRPr="008B0E72" w:rsidRDefault="0060166E" w:rsidP="0060166E">
      <w:pPr>
        <w:pStyle w:val="BodyText"/>
      </w:pPr>
      <w:r w:rsidRPr="00DD168D">
        <w:t xml:space="preserve">A </w:t>
      </w:r>
      <w:r>
        <w:t>‘</w:t>
      </w:r>
      <w:r w:rsidRPr="00DD168D">
        <w:t>Virtual AIS AtoN</w:t>
      </w:r>
      <w:r>
        <w:t>’</w:t>
      </w:r>
      <w:r w:rsidRPr="00DD168D">
        <w:t xml:space="preserve"> is transmitted as a Message 21 for an </w:t>
      </w:r>
      <w:r w:rsidRPr="008B0E72">
        <w:t>AtoN that does not physically exist.</w:t>
      </w:r>
      <w:r w:rsidR="0062740E" w:rsidRPr="008B0E72">
        <w:t xml:space="preserve"> It is displayed as a thin dashed line diamond with crossed lines centred at the reported position of the AtoN.</w:t>
      </w:r>
    </w:p>
    <w:p w14:paraId="0FACA957" w14:textId="77777777" w:rsidR="0060166E" w:rsidRPr="008B0E72" w:rsidRDefault="0060166E" w:rsidP="0060166E">
      <w:pPr>
        <w:pStyle w:val="BodyText"/>
      </w:pPr>
      <w:r w:rsidRPr="008B0E72">
        <w:t>When a Virtual AIS AtoN is used, the AtoN symbol or information would be available for presentation to a mariner, even though there is no real AtoN such as a buoy or beacon.  A base station or AtoN station would broadcast this message.</w:t>
      </w:r>
    </w:p>
    <w:p w14:paraId="6DE91C76" w14:textId="77777777" w:rsidR="0060166E" w:rsidRPr="008B0E72" w:rsidRDefault="0060166E" w:rsidP="0060166E">
      <w:pPr>
        <w:pStyle w:val="BodyText"/>
      </w:pPr>
      <w:r w:rsidRPr="008B0E72">
        <w:t>The ‘Virtual AtoN Flag’ in Message 21 would be set to 1, to clearly identify this as a Virtual AIS AtoN.</w:t>
      </w:r>
    </w:p>
    <w:p w14:paraId="22F5BB01" w14:textId="77777777" w:rsidR="0060166E" w:rsidRPr="00DD168D" w:rsidRDefault="0060166E" w:rsidP="0060166E">
      <w:pPr>
        <w:pStyle w:val="BodyText"/>
      </w:pPr>
      <w:r w:rsidRPr="008B0E72">
        <w:t xml:space="preserve">An example of where Virtual AIS AtoN could be useful is the marking of hazards to navigation on a temporary basis (see IALA Recommendation </w:t>
      </w:r>
      <w:r w:rsidR="00FE00BE" w:rsidRPr="008B0E72">
        <w:t>R1015 Marking of Hazardous Wrecks</w:t>
      </w:r>
      <w:r w:rsidRPr="008B0E72">
        <w:t xml:space="preserve">, </w:t>
      </w:r>
      <w:r w:rsidR="00FE00BE" w:rsidRPr="008B0E72">
        <w:t xml:space="preserve"> and </w:t>
      </w:r>
      <w:r w:rsidR="002268AA">
        <w:t xml:space="preserve"> </w:t>
      </w:r>
      <w:r w:rsidR="008B0E72">
        <w:t xml:space="preserve">IALA </w:t>
      </w:r>
      <w:r w:rsidR="00FE00BE" w:rsidRPr="008B0E72">
        <w:t>Guideline G1046 Response plan for the marking of new wrecks</w:t>
      </w:r>
      <w:r w:rsidRPr="008B0E72">
        <w:t>), until more permanent</w:t>
      </w:r>
      <w:r w:rsidRPr="00DD168D">
        <w:t xml:space="preserve"> AtoN can be established.</w:t>
      </w:r>
    </w:p>
    <w:p w14:paraId="4813CAA3" w14:textId="77777777" w:rsidR="0016313D" w:rsidRDefault="0016313D">
      <w:pPr>
        <w:spacing w:after="200" w:line="276" w:lineRule="auto"/>
        <w:rPr>
          <w:rFonts w:asciiTheme="majorHAnsi" w:eastAsiaTheme="majorEastAsia" w:hAnsiTheme="majorHAnsi" w:cstheme="majorBidi"/>
          <w:b/>
          <w:bCs/>
          <w:smallCaps/>
          <w:color w:val="009FDF"/>
          <w:sz w:val="24"/>
          <w:szCs w:val="24"/>
        </w:rPr>
      </w:pPr>
      <w:bookmarkStart w:id="56" w:name="_Toc288028519"/>
      <w:bookmarkStart w:id="57" w:name="_Toc288028520"/>
      <w:bookmarkStart w:id="58" w:name="_Toc296938523"/>
      <w:bookmarkEnd w:id="56"/>
      <w:r>
        <w:br w:type="page"/>
      </w:r>
    </w:p>
    <w:p w14:paraId="3A51AEAD" w14:textId="77777777" w:rsidR="0060166E" w:rsidRDefault="0060166E" w:rsidP="0016313D">
      <w:pPr>
        <w:pStyle w:val="Heading2"/>
      </w:pPr>
      <w:bookmarkStart w:id="59" w:name="_Toc59531944"/>
      <w:r>
        <w:t xml:space="preserve">MMSI </w:t>
      </w:r>
      <w:r w:rsidRPr="0016313D">
        <w:t>numbers</w:t>
      </w:r>
      <w:r>
        <w:t xml:space="preserve"> for AIS AtoN</w:t>
      </w:r>
      <w:bookmarkEnd w:id="57"/>
      <w:bookmarkEnd w:id="58"/>
      <w:bookmarkEnd w:id="59"/>
    </w:p>
    <w:p w14:paraId="6AA6E60E" w14:textId="77777777" w:rsidR="0016313D" w:rsidRPr="0016313D" w:rsidRDefault="0016313D" w:rsidP="0016313D">
      <w:pPr>
        <w:pStyle w:val="Heading2separationline"/>
      </w:pPr>
    </w:p>
    <w:p w14:paraId="1FD4A4AB" w14:textId="77777777" w:rsidR="0060166E" w:rsidRDefault="0060166E" w:rsidP="0016313D">
      <w:pPr>
        <w:pStyle w:val="Heading3"/>
      </w:pPr>
      <w:bookmarkStart w:id="60" w:name="_Toc296938524"/>
      <w:bookmarkStart w:id="61" w:name="_Toc59531945"/>
      <w:r>
        <w:t>MMSI numbers for all AIS AtoN</w:t>
      </w:r>
      <w:bookmarkEnd w:id="60"/>
      <w:bookmarkEnd w:id="61"/>
    </w:p>
    <w:p w14:paraId="3BBDF815" w14:textId="77777777" w:rsidR="0060166E" w:rsidRDefault="0060166E" w:rsidP="0060166E">
      <w:pPr>
        <w:pStyle w:val="BodyText"/>
      </w:pPr>
      <w:r>
        <w:t>All AIS AtoN Stations should have a radio licence.</w:t>
      </w:r>
    </w:p>
    <w:p w14:paraId="01E30DCE" w14:textId="77777777" w:rsidR="00A60A34" w:rsidRDefault="0060166E" w:rsidP="0060166E">
      <w:pPr>
        <w:pStyle w:val="BodyText"/>
      </w:pPr>
      <w:r>
        <w:t>All AIS AtoN Stations must include a Maritime Mobile Service Identity (MMSI) number in its own transmissions.  The MMSI is a unique identifier issued by the appropriate national MMSI issuing authority.  All AIS AtoN MMSI numbers, as defined in ITU-R M.585-</w:t>
      </w:r>
      <w:r w:rsidR="001233EA">
        <w:t>8</w:t>
      </w:r>
      <w:r w:rsidRPr="008B0E72">
        <w:t xml:space="preserve">, are of format 99 followed by a three-digit MID followed by a four-digit unique identifier.  The MID identifies the country that issues the VHF licence for the AIS AtoN Station.  The four-digit unique identifier starts with 1 (99MID1XXX) for </w:t>
      </w:r>
      <w:r w:rsidR="00DD1BF1" w:rsidRPr="008B0E72">
        <w:t xml:space="preserve">physical </w:t>
      </w:r>
      <w:r w:rsidRPr="008B0E72">
        <w:t>and synthetic AtoN Stations and starts with 6 (99MID6XXX) for virtual AtoN Stations.</w:t>
      </w:r>
      <w:r w:rsidR="00DD1BF1" w:rsidRPr="008B0E72">
        <w:t xml:space="preserve"> The AtoN </w:t>
      </w:r>
      <w:r w:rsidR="00670D30" w:rsidRPr="008B0E72">
        <w:t>type</w:t>
      </w:r>
      <w:r w:rsidR="00DD1BF1" w:rsidRPr="008B0E72">
        <w:t xml:space="preserve"> that is the Mobile AtoN has its own four-digit unique </w:t>
      </w:r>
      <w:r w:rsidR="00DD1BF1" w:rsidRPr="00D32E43">
        <w:t>identifier</w:t>
      </w:r>
      <w:r w:rsidR="00CA64BA" w:rsidRPr="00D32E43">
        <w:t xml:space="preserve"> that starts</w:t>
      </w:r>
      <w:r w:rsidR="00DD1BF1" w:rsidRPr="00D32E43">
        <w:t xml:space="preserve"> with</w:t>
      </w:r>
      <w:r w:rsidR="00DD1BF1" w:rsidRPr="008B0E72">
        <w:t xml:space="preserve"> 8 (99MID8XXX).</w:t>
      </w:r>
      <w:r w:rsidR="00CA64BA">
        <w:t xml:space="preserve"> </w:t>
      </w:r>
    </w:p>
    <w:p w14:paraId="7E9558F2" w14:textId="77777777" w:rsidR="00824466" w:rsidRDefault="00824466" w:rsidP="0060166E">
      <w:pPr>
        <w:pStyle w:val="BodyText"/>
      </w:pPr>
    </w:p>
    <w:p w14:paraId="42823633" w14:textId="77777777" w:rsidR="0060166E" w:rsidRPr="008B0E72" w:rsidRDefault="0060166E" w:rsidP="0016313D">
      <w:pPr>
        <w:pStyle w:val="Heading3"/>
      </w:pPr>
      <w:bookmarkStart w:id="62" w:name="_Toc296938525"/>
      <w:bookmarkStart w:id="63" w:name="_Toc59531946"/>
      <w:r w:rsidRPr="008B0E72">
        <w:t>MMSI numbers for Synthetic and Virtual AIS AtoN</w:t>
      </w:r>
      <w:bookmarkEnd w:id="62"/>
      <w:bookmarkEnd w:id="63"/>
    </w:p>
    <w:p w14:paraId="18661DDE" w14:textId="77777777" w:rsidR="0060166E" w:rsidRPr="008B0E72" w:rsidRDefault="0060166E" w:rsidP="0060166E">
      <w:pPr>
        <w:pStyle w:val="BodyText"/>
      </w:pPr>
      <w:r w:rsidRPr="008B0E72">
        <w:t>Each Synthetic</w:t>
      </w:r>
      <w:r w:rsidR="003F133A" w:rsidRPr="008B0E72">
        <w:t>, Mobile AtoN (MAtoN)</w:t>
      </w:r>
      <w:r w:rsidRPr="008B0E72">
        <w:t xml:space="preserve"> and Virtual AIS AtoN must have a unique MMSI number.  The Repeat Indicator in Message 21 is used to indicate that the message is broadcast from another location i.e. not the location given in the message 21.</w:t>
      </w:r>
    </w:p>
    <w:p w14:paraId="2094913C" w14:textId="77777777" w:rsidR="0060166E" w:rsidRPr="008B0E72" w:rsidRDefault="0060166E" w:rsidP="0016313D">
      <w:pPr>
        <w:pStyle w:val="Tablecaption"/>
      </w:pPr>
      <w:bookmarkStart w:id="64" w:name="_Toc296938552"/>
      <w:bookmarkStart w:id="65" w:name="_Toc59531573"/>
      <w:r w:rsidRPr="008B0E72">
        <w:t>Summary of MMSI and Virtual AIS AtoN flag settings</w:t>
      </w:r>
      <w:bookmarkEnd w:id="64"/>
      <w:bookmarkEnd w:id="6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2843"/>
        <w:gridCol w:w="2843"/>
      </w:tblGrid>
      <w:tr w:rsidR="0060166E" w:rsidRPr="008B0E72" w14:paraId="774B0593" w14:textId="77777777" w:rsidTr="00011DD8">
        <w:trPr>
          <w:jc w:val="center"/>
        </w:trPr>
        <w:tc>
          <w:tcPr>
            <w:tcW w:w="2843" w:type="dxa"/>
          </w:tcPr>
          <w:p w14:paraId="7E947E7D" w14:textId="77777777" w:rsidR="0060166E" w:rsidRPr="008B0E72" w:rsidRDefault="0060166E" w:rsidP="006743ED">
            <w:pPr>
              <w:pStyle w:val="Tabletexttitle"/>
            </w:pPr>
            <w:r w:rsidRPr="008B0E72">
              <w:t>Type</w:t>
            </w:r>
            <w:r w:rsidR="00670D30" w:rsidRPr="008B0E72">
              <w:t xml:space="preserve"> of AIS AtoN or AtoN</w:t>
            </w:r>
          </w:p>
        </w:tc>
        <w:tc>
          <w:tcPr>
            <w:tcW w:w="2843" w:type="dxa"/>
            <w:vAlign w:val="center"/>
          </w:tcPr>
          <w:p w14:paraId="21C57D7E" w14:textId="77777777" w:rsidR="0060166E" w:rsidRPr="008B0E72" w:rsidRDefault="0060166E" w:rsidP="006743ED">
            <w:pPr>
              <w:pStyle w:val="Tabletexttitle"/>
            </w:pPr>
            <w:r w:rsidRPr="008B0E72">
              <w:t>MMSI</w:t>
            </w:r>
          </w:p>
          <w:p w14:paraId="306C1CD2" w14:textId="77777777" w:rsidR="0060166E" w:rsidRPr="008B0E72" w:rsidRDefault="0060166E" w:rsidP="006743ED">
            <w:pPr>
              <w:pStyle w:val="Tabletexttitle"/>
            </w:pPr>
            <w:r w:rsidRPr="008B0E72">
              <w:t>(ITU-R.M585</w:t>
            </w:r>
            <w:r w:rsidR="00D4114F">
              <w:t>-</w:t>
            </w:r>
            <w:r w:rsidR="00DA4A80">
              <w:t>8</w:t>
            </w:r>
            <w:r w:rsidRPr="008B0E72">
              <w:t>)</w:t>
            </w:r>
          </w:p>
        </w:tc>
        <w:tc>
          <w:tcPr>
            <w:tcW w:w="2843" w:type="dxa"/>
            <w:vAlign w:val="center"/>
          </w:tcPr>
          <w:p w14:paraId="3E9A7A28" w14:textId="77777777" w:rsidR="0060166E" w:rsidRPr="008B0E72" w:rsidRDefault="0060166E" w:rsidP="006743ED">
            <w:pPr>
              <w:pStyle w:val="Tabletexttitle"/>
            </w:pPr>
            <w:r w:rsidRPr="008B0E72">
              <w:t>Virtual AtoN Flag</w:t>
            </w:r>
          </w:p>
          <w:p w14:paraId="474D3084" w14:textId="77777777" w:rsidR="0060166E" w:rsidRPr="008B0E72" w:rsidRDefault="0060166E" w:rsidP="006743ED">
            <w:pPr>
              <w:pStyle w:val="Tabletexttitle"/>
            </w:pPr>
            <w:r w:rsidRPr="008B0E72">
              <w:t>(ITU-R. M1371</w:t>
            </w:r>
            <w:r w:rsidR="00D4114F">
              <w:t>-5</w:t>
            </w:r>
            <w:r w:rsidRPr="008B0E72">
              <w:t>)</w:t>
            </w:r>
          </w:p>
        </w:tc>
      </w:tr>
      <w:tr w:rsidR="0060166E" w:rsidRPr="008B0E72" w14:paraId="1583CB53" w14:textId="77777777" w:rsidTr="00011DD8">
        <w:trPr>
          <w:jc w:val="center"/>
        </w:trPr>
        <w:tc>
          <w:tcPr>
            <w:tcW w:w="2843" w:type="dxa"/>
          </w:tcPr>
          <w:p w14:paraId="1421DF80" w14:textId="77777777" w:rsidR="0060166E" w:rsidRPr="008B0E72" w:rsidRDefault="0060166E" w:rsidP="006743ED">
            <w:pPr>
              <w:pStyle w:val="Tabletext"/>
            </w:pPr>
            <w:r w:rsidRPr="008B0E72">
              <w:t>Real</w:t>
            </w:r>
            <w:r w:rsidRPr="008B0E72">
              <w:rPr>
                <w:vertAlign w:val="superscript"/>
              </w:rPr>
              <w:t>(1)</w:t>
            </w:r>
          </w:p>
        </w:tc>
        <w:tc>
          <w:tcPr>
            <w:tcW w:w="2843" w:type="dxa"/>
          </w:tcPr>
          <w:p w14:paraId="7287F828" w14:textId="77777777" w:rsidR="0060166E" w:rsidRPr="00E96F1A" w:rsidRDefault="00D4114F" w:rsidP="00E96F1A">
            <w:pPr>
              <w:pStyle w:val="Tabletext"/>
              <w:rPr>
                <w:color w:val="auto"/>
              </w:rPr>
            </w:pPr>
            <w:r w:rsidRPr="00E96F1A">
              <w:rPr>
                <w:color w:val="auto"/>
              </w:rPr>
              <w:t>99MID1XXX</w:t>
            </w:r>
          </w:p>
        </w:tc>
        <w:tc>
          <w:tcPr>
            <w:tcW w:w="2843" w:type="dxa"/>
            <w:vAlign w:val="center"/>
          </w:tcPr>
          <w:p w14:paraId="6547FB62" w14:textId="77777777" w:rsidR="0060166E" w:rsidRPr="008B0E72" w:rsidRDefault="0060166E" w:rsidP="006743ED">
            <w:pPr>
              <w:pStyle w:val="Tabletext"/>
            </w:pPr>
            <w:r w:rsidRPr="008B0E72">
              <w:t>0</w:t>
            </w:r>
          </w:p>
        </w:tc>
      </w:tr>
      <w:tr w:rsidR="0060166E" w:rsidRPr="008B0E72" w14:paraId="150A3AD0" w14:textId="77777777" w:rsidTr="00011DD8">
        <w:trPr>
          <w:jc w:val="center"/>
        </w:trPr>
        <w:tc>
          <w:tcPr>
            <w:tcW w:w="2843" w:type="dxa"/>
          </w:tcPr>
          <w:p w14:paraId="7C1BF821" w14:textId="77777777" w:rsidR="0060166E" w:rsidRPr="008B0E72" w:rsidRDefault="0060166E" w:rsidP="006743ED">
            <w:pPr>
              <w:pStyle w:val="Tabletext"/>
            </w:pPr>
            <w:r w:rsidRPr="008B0E72">
              <w:t>Synthetic</w:t>
            </w:r>
            <w:r w:rsidRPr="008B0E72">
              <w:rPr>
                <w:vertAlign w:val="superscript"/>
              </w:rPr>
              <w:t>(2)</w:t>
            </w:r>
          </w:p>
        </w:tc>
        <w:tc>
          <w:tcPr>
            <w:tcW w:w="2843" w:type="dxa"/>
          </w:tcPr>
          <w:p w14:paraId="580B070B" w14:textId="77777777" w:rsidR="0060166E" w:rsidRPr="00E96F1A" w:rsidRDefault="00D4114F" w:rsidP="006743ED">
            <w:pPr>
              <w:pStyle w:val="Tabletext"/>
              <w:rPr>
                <w:color w:val="auto"/>
              </w:rPr>
            </w:pPr>
            <w:r w:rsidRPr="00E96F1A">
              <w:rPr>
                <w:color w:val="auto"/>
              </w:rPr>
              <w:t>9</w:t>
            </w:r>
            <w:r w:rsidR="00E96F1A" w:rsidRPr="00E96F1A">
              <w:rPr>
                <w:color w:val="auto"/>
              </w:rPr>
              <w:t>9MID1</w:t>
            </w:r>
            <w:r w:rsidRPr="00E96F1A">
              <w:rPr>
                <w:color w:val="auto"/>
              </w:rPr>
              <w:t>XXX</w:t>
            </w:r>
          </w:p>
        </w:tc>
        <w:tc>
          <w:tcPr>
            <w:tcW w:w="2843" w:type="dxa"/>
            <w:vAlign w:val="center"/>
          </w:tcPr>
          <w:p w14:paraId="3A1A10FB" w14:textId="77777777" w:rsidR="0060166E" w:rsidRPr="008B0E72" w:rsidRDefault="0060166E" w:rsidP="006743ED">
            <w:pPr>
              <w:pStyle w:val="Tabletext"/>
            </w:pPr>
            <w:r w:rsidRPr="008B0E72">
              <w:t>0</w:t>
            </w:r>
          </w:p>
        </w:tc>
      </w:tr>
      <w:tr w:rsidR="00D4114F" w:rsidRPr="008B0E72" w14:paraId="2BA29374" w14:textId="77777777" w:rsidTr="00011DD8">
        <w:trPr>
          <w:jc w:val="center"/>
        </w:trPr>
        <w:tc>
          <w:tcPr>
            <w:tcW w:w="2843" w:type="dxa"/>
          </w:tcPr>
          <w:p w14:paraId="447EF7EF" w14:textId="77777777" w:rsidR="00D4114F" w:rsidRPr="008B0E72" w:rsidRDefault="00D4114F" w:rsidP="00D4114F">
            <w:pPr>
              <w:pStyle w:val="Tabletext"/>
            </w:pPr>
            <w:r w:rsidRPr="008B0E72">
              <w:t>Virtual</w:t>
            </w:r>
          </w:p>
        </w:tc>
        <w:tc>
          <w:tcPr>
            <w:tcW w:w="2843" w:type="dxa"/>
          </w:tcPr>
          <w:p w14:paraId="55FA5268" w14:textId="77777777" w:rsidR="00D4114F" w:rsidRPr="008B0E72" w:rsidRDefault="00D4114F" w:rsidP="00D4114F">
            <w:pPr>
              <w:pStyle w:val="Tabletext"/>
            </w:pPr>
            <w:r w:rsidRPr="00E96F1A">
              <w:rPr>
                <w:color w:val="auto"/>
              </w:rPr>
              <w:t>99MID6XXX</w:t>
            </w:r>
          </w:p>
        </w:tc>
        <w:tc>
          <w:tcPr>
            <w:tcW w:w="2843" w:type="dxa"/>
            <w:vAlign w:val="center"/>
          </w:tcPr>
          <w:p w14:paraId="7F383DAA" w14:textId="77777777" w:rsidR="00D4114F" w:rsidRPr="008B0E72" w:rsidRDefault="00D4114F" w:rsidP="00D4114F">
            <w:pPr>
              <w:pStyle w:val="Tabletext"/>
            </w:pPr>
            <w:r w:rsidRPr="008B0E72">
              <w:t>1</w:t>
            </w:r>
          </w:p>
        </w:tc>
      </w:tr>
      <w:tr w:rsidR="007F27FD" w:rsidRPr="008B0E72" w14:paraId="3D5E2E27" w14:textId="77777777" w:rsidTr="00011DD8">
        <w:trPr>
          <w:jc w:val="center"/>
        </w:trPr>
        <w:tc>
          <w:tcPr>
            <w:tcW w:w="2843" w:type="dxa"/>
          </w:tcPr>
          <w:p w14:paraId="16FF83D0" w14:textId="77777777" w:rsidR="007F27FD" w:rsidRPr="008B0E72" w:rsidRDefault="007F27FD" w:rsidP="007F27FD">
            <w:pPr>
              <w:pStyle w:val="Tabletext"/>
            </w:pPr>
            <w:r w:rsidRPr="008B0E72">
              <w:t>MAtoN</w:t>
            </w:r>
            <w:r w:rsidR="00670D30" w:rsidRPr="008B0E72">
              <w:rPr>
                <w:vertAlign w:val="superscript"/>
              </w:rPr>
              <w:t>(3)</w:t>
            </w:r>
          </w:p>
        </w:tc>
        <w:tc>
          <w:tcPr>
            <w:tcW w:w="2843" w:type="dxa"/>
          </w:tcPr>
          <w:p w14:paraId="63707EA7" w14:textId="77777777" w:rsidR="007F27FD" w:rsidRPr="008B0E72" w:rsidRDefault="007F27FD" w:rsidP="006743ED">
            <w:pPr>
              <w:pStyle w:val="Tabletext"/>
            </w:pPr>
            <w:r w:rsidRPr="008B0E72">
              <w:t>99MID8XXX</w:t>
            </w:r>
          </w:p>
        </w:tc>
        <w:tc>
          <w:tcPr>
            <w:tcW w:w="2843" w:type="dxa"/>
            <w:vAlign w:val="center"/>
          </w:tcPr>
          <w:p w14:paraId="6DB7C06E" w14:textId="77777777" w:rsidR="007F27FD" w:rsidRPr="008B0E72" w:rsidRDefault="007F27FD" w:rsidP="00670D30">
            <w:pPr>
              <w:pStyle w:val="Tabletext"/>
            </w:pPr>
            <w:r w:rsidRPr="008B0E72">
              <w:t>1</w:t>
            </w:r>
            <w:r w:rsidRPr="008B0E72">
              <w:rPr>
                <w:vertAlign w:val="superscript"/>
              </w:rPr>
              <w:t>(</w:t>
            </w:r>
            <w:r w:rsidR="00670D30" w:rsidRPr="008B0E72">
              <w:rPr>
                <w:vertAlign w:val="superscript"/>
              </w:rPr>
              <w:t>4</w:t>
            </w:r>
            <w:r w:rsidRPr="008B0E72">
              <w:rPr>
                <w:vertAlign w:val="superscript"/>
              </w:rPr>
              <w:t>)</w:t>
            </w:r>
            <w:r w:rsidRPr="008B0E72">
              <w:t xml:space="preserve"> or 0</w:t>
            </w:r>
          </w:p>
        </w:tc>
      </w:tr>
    </w:tbl>
    <w:p w14:paraId="611D611D" w14:textId="77777777" w:rsidR="00FF5B25" w:rsidRDefault="00FF5B25" w:rsidP="0060166E">
      <w:pPr>
        <w:pStyle w:val="BodyText"/>
      </w:pPr>
    </w:p>
    <w:p w14:paraId="3F23724C" w14:textId="77777777" w:rsidR="00FF5B25" w:rsidRDefault="00FF5B25" w:rsidP="0060166E">
      <w:pPr>
        <w:pStyle w:val="BodyText"/>
      </w:pPr>
    </w:p>
    <w:p w14:paraId="4DE4A281" w14:textId="77777777" w:rsidR="0060166E" w:rsidRPr="008B0E72" w:rsidRDefault="0060166E" w:rsidP="0060166E">
      <w:pPr>
        <w:pStyle w:val="BodyText"/>
      </w:pPr>
      <w:r w:rsidRPr="008B0E72">
        <w:t>Notes:</w:t>
      </w:r>
    </w:p>
    <w:p w14:paraId="573B00FC" w14:textId="77777777" w:rsidR="0060166E" w:rsidRPr="008B0E72" w:rsidRDefault="0060166E" w:rsidP="0016313D">
      <w:pPr>
        <w:pStyle w:val="List1"/>
      </w:pPr>
      <w:r w:rsidRPr="008B0E72">
        <w:t>According to ITU-R.M585</w:t>
      </w:r>
      <w:r w:rsidR="00F23CC1">
        <w:t>-</w:t>
      </w:r>
      <w:r w:rsidR="00DA4A80">
        <w:t>8</w:t>
      </w:r>
      <w:r w:rsidRPr="008B0E72">
        <w:t>, the name of type is Physical AIS AtoN.</w:t>
      </w:r>
    </w:p>
    <w:p w14:paraId="0DA1A063" w14:textId="77777777" w:rsidR="0060166E" w:rsidRPr="008B0E72" w:rsidRDefault="0060166E" w:rsidP="0016313D">
      <w:pPr>
        <w:pStyle w:val="List1"/>
      </w:pPr>
      <w:r w:rsidRPr="008B0E72">
        <w:t>According to ITU-R.M1371</w:t>
      </w:r>
      <w:r w:rsidR="00F23CC1">
        <w:t>-5</w:t>
      </w:r>
      <w:r w:rsidRPr="008B0E72">
        <w:t>, the virtual AtoN information is virtual/pseudo AtoN.</w:t>
      </w:r>
    </w:p>
    <w:p w14:paraId="0C92AB78" w14:textId="77777777" w:rsidR="00670D30" w:rsidRPr="008B0E72" w:rsidRDefault="00670D30" w:rsidP="0016313D">
      <w:pPr>
        <w:pStyle w:val="List1"/>
      </w:pPr>
      <w:r w:rsidRPr="008B0E72">
        <w:t>Mobile AtoN is considered a new type of AtoN but it is not a new type of AIS AtoN.</w:t>
      </w:r>
      <w:r w:rsidR="005705AD" w:rsidRPr="008B0E72">
        <w:t xml:space="preserve"> It is displayed as a solid line diamond (Physical AIS AtoN) or a thin dashed line diamond (Virtual AIS AtoN)</w:t>
      </w:r>
      <w:r w:rsidR="008B0E72" w:rsidRPr="008B0E72">
        <w:t>, both</w:t>
      </w:r>
      <w:r w:rsidR="005705AD" w:rsidRPr="008B0E72">
        <w:t xml:space="preserve"> topped by letter “M” and a compass rose inside centred at the reported/predicted position.</w:t>
      </w:r>
    </w:p>
    <w:p w14:paraId="71C8C23A" w14:textId="77777777" w:rsidR="007F27FD" w:rsidRPr="008B0E72" w:rsidRDefault="007F27FD" w:rsidP="0016313D">
      <w:pPr>
        <w:pStyle w:val="List1"/>
      </w:pPr>
      <w:r w:rsidRPr="008B0E72">
        <w:t>Usage of Virtual for MAtoN requires to apply firm rules regarding the position update, such as having the capability of reporting the moving object every 3 minutes or better.</w:t>
      </w:r>
    </w:p>
    <w:p w14:paraId="3DD02EA5" w14:textId="77777777" w:rsidR="0060166E" w:rsidRDefault="0060166E" w:rsidP="0016313D">
      <w:pPr>
        <w:pStyle w:val="Heading3"/>
      </w:pPr>
      <w:bookmarkStart w:id="66" w:name="_Toc296938526"/>
      <w:bookmarkStart w:id="67" w:name="_Toc59531947"/>
      <w:r>
        <w:t xml:space="preserve">FATDMA </w:t>
      </w:r>
      <w:r w:rsidRPr="0016313D">
        <w:t>Reservations</w:t>
      </w:r>
      <w:bookmarkEnd w:id="66"/>
      <w:bookmarkEnd w:id="67"/>
    </w:p>
    <w:p w14:paraId="769A4847" w14:textId="77777777" w:rsidR="0060166E" w:rsidRDefault="0060166E" w:rsidP="0060166E">
      <w:pPr>
        <w:pStyle w:val="BodyText"/>
      </w:pPr>
      <w:r>
        <w:t>FATDMA reservations are required for Type 1 AIS AtoN Stations. Additionally a Type 3 AIS AtoN Station may use FATDMA.</w:t>
      </w:r>
    </w:p>
    <w:p w14:paraId="17D3D1EB" w14:textId="77777777" w:rsidR="0060166E" w:rsidRDefault="0060166E" w:rsidP="0060166E">
      <w:pPr>
        <w:pStyle w:val="BodyText"/>
      </w:pPr>
      <w:r>
        <w:t xml:space="preserve">FATDMA slots should be coordinated by national competent authorities according to IALA Recommendation </w:t>
      </w:r>
      <w:r w:rsidR="00D97073">
        <w:t>R0124 (</w:t>
      </w:r>
      <w:r>
        <w:t>A-124</w:t>
      </w:r>
      <w:r w:rsidR="00D97073">
        <w:t>)</w:t>
      </w:r>
      <w:r>
        <w:t xml:space="preserve"> Annex 14.  Individual slots allocations for AIS AtoN Stations require transmission of a message 20 in the coverage area.  This can be transmitted by an AIS station that is capable of control of the VDL.</w:t>
      </w:r>
    </w:p>
    <w:p w14:paraId="3428DD3E" w14:textId="77777777" w:rsidR="0060166E" w:rsidRDefault="0060166E" w:rsidP="0060166E">
      <w:pPr>
        <w:pStyle w:val="BodyText"/>
      </w:pPr>
      <w:r>
        <w:t>Efficient use of the FATDMA allocations can be improved by having several buoys in the same area using the same slots but in different frames.  For example 3 buoys, each with a 3 minute reporting interval, in the same area could be configured such that Buoy A transmits in frames 0, 3, 6, … Buoy B transmits in frames 1, 4, 7,…. and Buoy C transmits in frames 2, 5, 8,…. all using the same slots.</w:t>
      </w:r>
    </w:p>
    <w:p w14:paraId="1EBC6832" w14:textId="77777777" w:rsidR="001233EA" w:rsidRPr="00DE1DC4" w:rsidRDefault="001233EA" w:rsidP="0060166E">
      <w:pPr>
        <w:pStyle w:val="BodyText"/>
      </w:pPr>
    </w:p>
    <w:p w14:paraId="3CF60362" w14:textId="77777777" w:rsidR="0060166E" w:rsidRDefault="0060166E" w:rsidP="0016313D">
      <w:pPr>
        <w:pStyle w:val="Heading2"/>
      </w:pPr>
      <w:bookmarkStart w:id="68" w:name="_Toc288028521"/>
      <w:bookmarkStart w:id="69" w:name="_Toc296938527"/>
      <w:bookmarkStart w:id="70" w:name="_Toc59531948"/>
      <w:r>
        <w:t xml:space="preserve">Reporting </w:t>
      </w:r>
      <w:r w:rsidRPr="0016313D">
        <w:t>intervals</w:t>
      </w:r>
      <w:r>
        <w:t xml:space="preserve"> for AIS AtoN messages</w:t>
      </w:r>
      <w:bookmarkEnd w:id="68"/>
      <w:bookmarkEnd w:id="69"/>
      <w:bookmarkEnd w:id="70"/>
    </w:p>
    <w:p w14:paraId="44EC8970" w14:textId="77777777" w:rsidR="0016313D" w:rsidRPr="0016313D" w:rsidRDefault="0016313D" w:rsidP="0016313D">
      <w:pPr>
        <w:pStyle w:val="Heading2separationline"/>
      </w:pPr>
    </w:p>
    <w:p w14:paraId="4161686D" w14:textId="77777777" w:rsidR="0060166E" w:rsidRDefault="0060166E" w:rsidP="0016313D">
      <w:pPr>
        <w:pStyle w:val="Heading3"/>
      </w:pPr>
      <w:bookmarkStart w:id="71" w:name="_Toc296938528"/>
      <w:bookmarkStart w:id="72" w:name="_Toc59531949"/>
      <w:r w:rsidRPr="0016313D">
        <w:t>Message</w:t>
      </w:r>
      <w:r>
        <w:t xml:space="preserve"> 21</w:t>
      </w:r>
      <w:bookmarkEnd w:id="71"/>
      <w:bookmarkEnd w:id="72"/>
    </w:p>
    <w:p w14:paraId="50EFF62A" w14:textId="77777777" w:rsidR="0060166E" w:rsidRPr="00646C9C" w:rsidRDefault="0060166E" w:rsidP="0060166E">
      <w:pPr>
        <w:pStyle w:val="BodyText"/>
      </w:pPr>
      <w:r w:rsidRPr="00646C9C">
        <w:t>The reporting interval for Message 21 should be chosen so that a vessel receives an appropriate number of Messages 21 from coming into range of the AIS AtoN broadcast until reaching the AIS AtoN location.  Reception of three messages is desirable.</w:t>
      </w:r>
    </w:p>
    <w:p w14:paraId="20C3778F" w14:textId="77777777" w:rsidR="0060166E" w:rsidRDefault="0060166E" w:rsidP="0060166E">
      <w:pPr>
        <w:pStyle w:val="BodyText"/>
      </w:pPr>
      <w:r w:rsidRPr="00646C9C">
        <w:t>Factors to take into account are:</w:t>
      </w:r>
    </w:p>
    <w:p w14:paraId="05CE7BAD" w14:textId="77777777" w:rsidR="0060166E" w:rsidRPr="00646C9C" w:rsidRDefault="0060166E" w:rsidP="0016313D">
      <w:pPr>
        <w:pStyle w:val="Bulletannexindented"/>
      </w:pPr>
      <w:r w:rsidRPr="00646C9C">
        <w:t>Vessel speed of approach;</w:t>
      </w:r>
    </w:p>
    <w:p w14:paraId="5D6B3D57" w14:textId="77777777" w:rsidR="0060166E" w:rsidRPr="006743ED" w:rsidRDefault="0060166E" w:rsidP="0016313D">
      <w:pPr>
        <w:pStyle w:val="Bulletannexindented"/>
        <w:rPr>
          <w:lang w:val="en-US"/>
        </w:rPr>
      </w:pPr>
      <w:r w:rsidRPr="006743ED">
        <w:rPr>
          <w:lang w:val="en-US"/>
        </w:rPr>
        <w:t>Topology, for examples vessels approaching from around a headland; and</w:t>
      </w:r>
    </w:p>
    <w:p w14:paraId="761D13DC" w14:textId="77777777" w:rsidR="0060166E" w:rsidRPr="00646C9C" w:rsidRDefault="0060166E" w:rsidP="0016313D">
      <w:pPr>
        <w:pStyle w:val="Bulletannexindented"/>
      </w:pPr>
      <w:r w:rsidRPr="00646C9C">
        <w:t>Nominal transmission range.</w:t>
      </w:r>
    </w:p>
    <w:p w14:paraId="548FD648" w14:textId="77777777" w:rsidR="0060166E" w:rsidRPr="00646C9C" w:rsidRDefault="0060166E" w:rsidP="0060166E">
      <w:pPr>
        <w:pStyle w:val="BodyText"/>
      </w:pPr>
      <w:r w:rsidRPr="00646C9C">
        <w:t>Current generation AIS AtoN units have reduced power drain compared with early AIS AtoN units.</w:t>
      </w:r>
      <w:r>
        <w:t xml:space="preserve"> </w:t>
      </w:r>
      <w:r w:rsidRPr="00646C9C">
        <w:t xml:space="preserve"> A short reporting interval configuration for current AIS AtoN units therefore may not cause a significant increase in power drain over a long reporting interval.</w:t>
      </w:r>
    </w:p>
    <w:p w14:paraId="2D1C6FA2" w14:textId="77777777" w:rsidR="0060166E" w:rsidRPr="00475F23" w:rsidRDefault="0060166E" w:rsidP="0060166E">
      <w:pPr>
        <w:pStyle w:val="BodyText"/>
      </w:pPr>
      <w:r w:rsidRPr="00646C9C">
        <w:t xml:space="preserve">On the other hand, in some countries today VDL loading becomes more important than the above consideration, and the interval between Messages 21 is set primarily by limiting the slot usage by AIS AtoN stations. </w:t>
      </w:r>
      <w:r>
        <w:t xml:space="preserve"> </w:t>
      </w:r>
      <w:r w:rsidRPr="00646C9C">
        <w:t xml:space="preserve">This ensures that enough VDL capacity is available </w:t>
      </w:r>
      <w:r w:rsidRPr="00475F23">
        <w:t>for satisfactory use of the VDL by vessels and base stations.</w:t>
      </w:r>
    </w:p>
    <w:p w14:paraId="36F36DC6" w14:textId="77777777" w:rsidR="0060166E" w:rsidRPr="00891E29" w:rsidRDefault="0060166E" w:rsidP="0016313D">
      <w:pPr>
        <w:pStyle w:val="Heading3"/>
      </w:pPr>
      <w:bookmarkStart w:id="73" w:name="_Toc296938529"/>
      <w:bookmarkStart w:id="74" w:name="_Toc59531950"/>
      <w:r w:rsidRPr="00891E29">
        <w:t>Reporting intervals for other messages</w:t>
      </w:r>
      <w:bookmarkEnd w:id="73"/>
      <w:bookmarkEnd w:id="74"/>
    </w:p>
    <w:p w14:paraId="33C70931" w14:textId="77777777" w:rsidR="0060166E" w:rsidRPr="00891E29" w:rsidRDefault="0060166E" w:rsidP="0060166E">
      <w:pPr>
        <w:pStyle w:val="BodyText"/>
      </w:pPr>
      <w:r w:rsidRPr="00891E29">
        <w:t>Reporting intervals for other messages should be based on operational requirements.  Two examples follow:</w:t>
      </w:r>
    </w:p>
    <w:p w14:paraId="75B8627B" w14:textId="77777777" w:rsidR="0060166E" w:rsidRPr="00DA4A80" w:rsidRDefault="0060166E" w:rsidP="0016313D">
      <w:pPr>
        <w:pStyle w:val="Heading4"/>
      </w:pPr>
      <w:r w:rsidRPr="00891E29">
        <w:t>Message 6 for AtoN monitoring.</w:t>
      </w:r>
    </w:p>
    <w:p w14:paraId="3DA7060A" w14:textId="77777777" w:rsidR="0060166E" w:rsidRPr="00475F23" w:rsidRDefault="0060166E" w:rsidP="0060166E">
      <w:pPr>
        <w:pStyle w:val="BodyText"/>
      </w:pPr>
      <w:r w:rsidRPr="00DA4A80">
        <w:t xml:space="preserve">This message need only be sent as often as the </w:t>
      </w:r>
      <w:r w:rsidR="00BE0C65" w:rsidRPr="001233EA">
        <w:t>national</w:t>
      </w:r>
      <w:r w:rsidR="00BE0C65" w:rsidRPr="00475F23">
        <w:t xml:space="preserve"> </w:t>
      </w:r>
      <w:r w:rsidRPr="00475F23">
        <w:t>competent authority requires that data. However</w:t>
      </w:r>
      <w:r w:rsidR="00BF2E31" w:rsidRPr="00475F23">
        <w:t>,</w:t>
      </w:r>
      <w:r w:rsidRPr="00891E29">
        <w:t xml:space="preserve"> in practice</w:t>
      </w:r>
      <w:r w:rsidR="00BE0C65" w:rsidRPr="001233EA">
        <w:t>,</w:t>
      </w:r>
      <w:r w:rsidRPr="00475F23">
        <w:t xml:space="preserve"> power consumption by the AIS AtoN will be minimised if this message is sent just before or just after a Message 21.  This is because most AIS AtoN devices will power down parts of their operating system between transm</w:t>
      </w:r>
      <w:r w:rsidRPr="00891E29">
        <w:t xml:space="preserve">issions (‘sleep mode’), and so sending Message 6 during a Message 21 wake-up portion of the sleep mode cycle does not add an extra wake-up period.  Sending additional messages during the awake portion of the cycle has only a minimal effect on AIS AtoN device power consumption. (Examples are provided at </w:t>
      </w:r>
      <w:r w:rsidRPr="00475F23">
        <w:fldChar w:fldCharType="begin"/>
      </w:r>
      <w:r w:rsidRPr="001233EA">
        <w:instrText xml:space="preserve"> REF _Ref292376307 \r \h </w:instrText>
      </w:r>
      <w:r w:rsidR="00475F23">
        <w:instrText xml:space="preserve"> \* MERGEFORMAT </w:instrText>
      </w:r>
      <w:r w:rsidRPr="00475F23">
        <w:fldChar w:fldCharType="separate"/>
      </w:r>
      <w:r w:rsidR="00FF3C54" w:rsidRPr="00475F23">
        <w:t>APPENDIX 3</w:t>
      </w:r>
      <w:r w:rsidRPr="00475F23">
        <w:fldChar w:fldCharType="end"/>
      </w:r>
      <w:r w:rsidRPr="00475F23">
        <w:t>.)</w:t>
      </w:r>
    </w:p>
    <w:p w14:paraId="4B9F8320" w14:textId="77777777" w:rsidR="0060166E" w:rsidRPr="00891E29" w:rsidRDefault="0060166E" w:rsidP="0016313D">
      <w:pPr>
        <w:pStyle w:val="Heading4"/>
      </w:pPr>
      <w:r w:rsidRPr="00891E29">
        <w:t>Message 8 for Meteorological and Hydrological data.</w:t>
      </w:r>
    </w:p>
    <w:p w14:paraId="41764621" w14:textId="77777777" w:rsidR="0060166E" w:rsidRDefault="0060166E" w:rsidP="0060166E">
      <w:pPr>
        <w:pStyle w:val="BodyText"/>
      </w:pPr>
      <w:r w:rsidRPr="00891E29">
        <w:t>Again</w:t>
      </w:r>
      <w:r w:rsidR="00BF2E31" w:rsidRPr="00891E29">
        <w:t>,</w:t>
      </w:r>
      <w:r w:rsidRPr="00891E29">
        <w:t xml:space="preserve"> this should be coordinated with the wake-sleep cycle for Message 21.  However</w:t>
      </w:r>
      <w:r w:rsidR="00BF2E31" w:rsidRPr="00891E29">
        <w:t>,</w:t>
      </w:r>
      <w:r w:rsidRPr="00891E29">
        <w:t xml:space="preserve"> by its nature, this message is required less frequently, so that a multiple of the Message 21 reporting interval would be appropriate.  In situations where the Message 8 for Me</w:t>
      </w:r>
      <w:r w:rsidRPr="00DA4A80">
        <w:t>teorological</w:t>
      </w:r>
      <w:r>
        <w:t xml:space="preserve"> and Hydrological data is repeated by an AIS Base Station, the reporting interval at the AIS AtoN station might be reduced to 30 or 60 minutes, for example.</w:t>
      </w:r>
    </w:p>
    <w:p w14:paraId="716D4237" w14:textId="77777777" w:rsidR="0060166E" w:rsidRDefault="0060166E" w:rsidP="0016313D">
      <w:pPr>
        <w:pStyle w:val="Heading2"/>
      </w:pPr>
      <w:bookmarkStart w:id="75" w:name="_Toc288028522"/>
      <w:bookmarkStart w:id="76" w:name="_Toc296938530"/>
      <w:bookmarkStart w:id="77" w:name="_Toc59531951"/>
      <w:r>
        <w:t xml:space="preserve">Factors </w:t>
      </w:r>
      <w:r w:rsidRPr="0016313D">
        <w:t>affecting</w:t>
      </w:r>
      <w:r>
        <w:t xml:space="preserve"> the power drain of an AIS AtoN station</w:t>
      </w:r>
      <w:bookmarkEnd w:id="75"/>
      <w:bookmarkEnd w:id="76"/>
      <w:bookmarkEnd w:id="77"/>
    </w:p>
    <w:p w14:paraId="07923D35" w14:textId="77777777" w:rsidR="0016313D" w:rsidRPr="0016313D" w:rsidRDefault="0016313D" w:rsidP="0016313D">
      <w:pPr>
        <w:pStyle w:val="Heading2separationline"/>
      </w:pPr>
    </w:p>
    <w:p w14:paraId="1042CC3C" w14:textId="77777777" w:rsidR="0060166E" w:rsidRDefault="0060166E" w:rsidP="0060166E">
      <w:pPr>
        <w:pStyle w:val="BodyText"/>
      </w:pPr>
      <w:r w:rsidRPr="006E3D03">
        <w:t>The power drain of an AIS AtoN station is dependent on a number of factors which are usually available for setting via the unit configuration method.</w:t>
      </w:r>
      <w:r>
        <w:t xml:space="preserve">  These are:</w:t>
      </w:r>
    </w:p>
    <w:p w14:paraId="6DA1D331" w14:textId="77777777" w:rsidR="0060166E" w:rsidRPr="006743ED" w:rsidRDefault="0060166E" w:rsidP="00DA06D9">
      <w:pPr>
        <w:pStyle w:val="Bulletannexindented"/>
        <w:rPr>
          <w:lang w:val="en-US"/>
        </w:rPr>
      </w:pPr>
      <w:r w:rsidRPr="006743ED">
        <w:rPr>
          <w:lang w:val="en-US"/>
        </w:rPr>
        <w:t>VDL access method – FATDMA will give substantially lower power drain than RATDMA;</w:t>
      </w:r>
    </w:p>
    <w:p w14:paraId="742FDDE2" w14:textId="77777777" w:rsidR="0060166E" w:rsidRPr="006743ED" w:rsidRDefault="0060166E" w:rsidP="00DA06D9">
      <w:pPr>
        <w:pStyle w:val="Bulletannexindented"/>
        <w:rPr>
          <w:lang w:val="en-US"/>
        </w:rPr>
      </w:pPr>
      <w:r w:rsidRPr="006743ED">
        <w:rPr>
          <w:lang w:val="en-US"/>
        </w:rPr>
        <w:t>FATDMA slot selection – if Mode B is used, then the Channel A and Channel B slots should be close together in time, to minimise the period for which processes in the AIS AtoN unit are active;</w:t>
      </w:r>
    </w:p>
    <w:p w14:paraId="6B601445" w14:textId="77777777" w:rsidR="0060166E" w:rsidRPr="006743ED" w:rsidRDefault="0060166E" w:rsidP="00DA06D9">
      <w:pPr>
        <w:pStyle w:val="Bulletannexindented"/>
        <w:rPr>
          <w:lang w:val="en-US"/>
        </w:rPr>
      </w:pPr>
      <w:r w:rsidRPr="006743ED">
        <w:rPr>
          <w:lang w:val="en-US"/>
        </w:rPr>
        <w:t>Reporting interval – an extended reporting interval will, of course, reduce power drain, but the interval should satisfy the guidance given in 4.3 above;</w:t>
      </w:r>
    </w:p>
    <w:p w14:paraId="5FF68DEE" w14:textId="77777777" w:rsidR="0060166E" w:rsidRPr="006743ED" w:rsidRDefault="0060166E" w:rsidP="00DA06D9">
      <w:pPr>
        <w:pStyle w:val="Bulletannexindented"/>
        <w:rPr>
          <w:lang w:val="en-US"/>
        </w:rPr>
      </w:pPr>
      <w:r w:rsidRPr="006743ED">
        <w:rPr>
          <w:lang w:val="en-US"/>
        </w:rPr>
        <w:t>Configuration of the AIS AtoN unit - the AIS AtoN unit could be designed or configured to enter into a ‘sleep’ mode when not active.</w:t>
      </w:r>
    </w:p>
    <w:p w14:paraId="10AFCED6" w14:textId="77777777" w:rsidR="0060166E" w:rsidRDefault="0060166E" w:rsidP="0060166E">
      <w:pPr>
        <w:pStyle w:val="BodyText"/>
      </w:pPr>
      <w:r>
        <w:t>Repetition of the AIS AtoN messages by a local AIS shore station, during the reporting interval of the AIS AtoN station, may allow the reporting interval of the AIS AtoN unit to be extended.  For example, the AIS AtoN may have a 10 minute reporting interval, but the local AIS shore station repeats the AIS AtoN message every frame, i.e. every minute.  Consideration should be given to the coverage areas of the AIS AtoN unit and the base station to ensure that operational requirements are met.</w:t>
      </w:r>
    </w:p>
    <w:p w14:paraId="439EA662" w14:textId="77777777" w:rsidR="0060166E" w:rsidRDefault="0060166E" w:rsidP="0060166E">
      <w:pPr>
        <w:pStyle w:val="BodyText"/>
      </w:pPr>
      <w:r w:rsidRPr="00B52654">
        <w:t>An advantage of repeating from an AIS shore station may be to increase the coverage area of the AIS AtoN Station.</w:t>
      </w:r>
    </w:p>
    <w:p w14:paraId="3861D1BF" w14:textId="77777777" w:rsidR="00BF2E31" w:rsidRDefault="00BF2E31" w:rsidP="0060166E">
      <w:pPr>
        <w:pStyle w:val="BodyText"/>
      </w:pPr>
    </w:p>
    <w:p w14:paraId="1BB8658E" w14:textId="77777777" w:rsidR="00BF2E31" w:rsidRPr="000420B4" w:rsidRDefault="00BF2E31" w:rsidP="0060166E">
      <w:pPr>
        <w:pStyle w:val="BodyText"/>
      </w:pPr>
    </w:p>
    <w:p w14:paraId="0C1CB1E9" w14:textId="77777777" w:rsidR="0060166E" w:rsidRDefault="0060166E" w:rsidP="00DA06D9">
      <w:pPr>
        <w:pStyle w:val="Heading2"/>
      </w:pPr>
      <w:bookmarkStart w:id="78" w:name="_Toc288028523"/>
      <w:bookmarkStart w:id="79" w:name="_Toc296938531"/>
      <w:bookmarkStart w:id="80" w:name="_Toc59531952"/>
      <w:r w:rsidRPr="00B52654">
        <w:t xml:space="preserve">Repeating AIS </w:t>
      </w:r>
      <w:r w:rsidRPr="00DA06D9">
        <w:t>SART</w:t>
      </w:r>
      <w:r w:rsidRPr="00B52654">
        <w:t xml:space="preserve"> messages</w:t>
      </w:r>
      <w:bookmarkEnd w:id="78"/>
      <w:bookmarkEnd w:id="79"/>
      <w:bookmarkEnd w:id="80"/>
    </w:p>
    <w:p w14:paraId="43E1E966" w14:textId="77777777" w:rsidR="00DA06D9" w:rsidRPr="00DA06D9" w:rsidRDefault="00DA06D9" w:rsidP="00DA06D9">
      <w:pPr>
        <w:pStyle w:val="Heading2separationline"/>
      </w:pPr>
    </w:p>
    <w:p w14:paraId="4CC3B8E8" w14:textId="77777777" w:rsidR="0060166E" w:rsidRPr="00646C9C" w:rsidRDefault="0060166E" w:rsidP="0060166E">
      <w:pPr>
        <w:pStyle w:val="BodyText"/>
      </w:pPr>
      <w:r w:rsidRPr="00646C9C">
        <w:t>AIS SART messages can be repeated by a Type 3 AIS AtoN Station, if the repeat indicator is 0, 1, or 2.</w:t>
      </w:r>
      <w:r>
        <w:t xml:space="preserve"> </w:t>
      </w:r>
      <w:r w:rsidRPr="00646C9C">
        <w:t xml:space="preserve"> If the SART messages are repeated it should be done in such a manner that the repeated broadcast do not interfere with the original SART transmissions.</w:t>
      </w:r>
    </w:p>
    <w:p w14:paraId="0B9987BB" w14:textId="77777777" w:rsidR="0060166E" w:rsidRPr="00646C9C" w:rsidRDefault="0060166E" w:rsidP="0060166E">
      <w:pPr>
        <w:pStyle w:val="BodyText"/>
      </w:pPr>
      <w:r w:rsidRPr="00646C9C">
        <w:t>When the AIS SART message is repeated, the repeat indicator should be increased. An AIS SART message with repeat indicator of 3 should not be repeated.</w:t>
      </w:r>
    </w:p>
    <w:p w14:paraId="1BF8D68B" w14:textId="77777777" w:rsidR="0060166E" w:rsidRPr="00646C9C" w:rsidRDefault="0060166E" w:rsidP="0060166E">
      <w:pPr>
        <w:pStyle w:val="BodyText"/>
      </w:pPr>
      <w:r w:rsidRPr="00646C9C">
        <w:t>An AIS AtoN station should not repeat an AIS SART test message.</w:t>
      </w:r>
    </w:p>
    <w:p w14:paraId="344B6285" w14:textId="77777777" w:rsidR="0060166E" w:rsidRDefault="0060166E" w:rsidP="00DA06D9">
      <w:pPr>
        <w:pStyle w:val="Heading2"/>
      </w:pPr>
      <w:bookmarkStart w:id="81" w:name="_Toc288028524"/>
      <w:bookmarkStart w:id="82" w:name="_Toc296938532"/>
      <w:bookmarkStart w:id="83" w:name="_Toc59531953"/>
      <w:r>
        <w:t xml:space="preserve">AIS VDL channels for AIS AtoN messages – Reporting </w:t>
      </w:r>
      <w:r w:rsidRPr="00DA06D9">
        <w:t>Modes</w:t>
      </w:r>
      <w:bookmarkEnd w:id="81"/>
      <w:bookmarkEnd w:id="82"/>
      <w:bookmarkEnd w:id="83"/>
    </w:p>
    <w:p w14:paraId="4B0F61DB" w14:textId="77777777" w:rsidR="00DA06D9" w:rsidRPr="00DA06D9" w:rsidRDefault="00DA06D9" w:rsidP="00DA06D9">
      <w:pPr>
        <w:pStyle w:val="Heading2separationline"/>
      </w:pPr>
    </w:p>
    <w:p w14:paraId="2829EAB9" w14:textId="77777777" w:rsidR="0060166E" w:rsidRDefault="0060166E" w:rsidP="00DA06D9">
      <w:pPr>
        <w:pStyle w:val="Heading3"/>
      </w:pPr>
      <w:bookmarkStart w:id="84" w:name="_Toc296938533"/>
      <w:bookmarkStart w:id="85" w:name="_Toc59531954"/>
      <w:r>
        <w:t xml:space="preserve">Reporting </w:t>
      </w:r>
      <w:r w:rsidRPr="00DA06D9">
        <w:t>modes</w:t>
      </w:r>
      <w:r>
        <w:t xml:space="preserve"> for Message 21</w:t>
      </w:r>
      <w:bookmarkEnd w:id="84"/>
      <w:bookmarkEnd w:id="85"/>
    </w:p>
    <w:p w14:paraId="6B1E7EB7" w14:textId="77777777" w:rsidR="0060166E" w:rsidRDefault="0060166E" w:rsidP="0060166E">
      <w:pPr>
        <w:pStyle w:val="BodyText"/>
      </w:pPr>
      <w:r>
        <w:t>There are three reporting modes for Messages 21</w:t>
      </w:r>
    </w:p>
    <w:p w14:paraId="0BF02593" w14:textId="77777777" w:rsidR="0060166E" w:rsidRDefault="0060166E" w:rsidP="000E46EA">
      <w:pPr>
        <w:pStyle w:val="List1"/>
        <w:numPr>
          <w:ilvl w:val="0"/>
          <w:numId w:val="38"/>
        </w:numPr>
      </w:pPr>
      <w:r w:rsidRPr="008C3939">
        <w:rPr>
          <w:b/>
          <w:bCs/>
        </w:rPr>
        <w:t xml:space="preserve">Mode A </w:t>
      </w:r>
      <w:r>
        <w:t>– Message 21 transmission alternates between Channel 1 and Channel 2 in a subsequent frame that is nominally one reporting interval later.  Message 21 content is updated for each message, or</w:t>
      </w:r>
    </w:p>
    <w:p w14:paraId="16DE2BE2" w14:textId="77777777" w:rsidR="0060166E" w:rsidRDefault="0060166E" w:rsidP="000E46EA">
      <w:pPr>
        <w:pStyle w:val="List1"/>
        <w:numPr>
          <w:ilvl w:val="0"/>
          <w:numId w:val="36"/>
        </w:numPr>
      </w:pPr>
      <w:r>
        <w:rPr>
          <w:b/>
          <w:bCs/>
        </w:rPr>
        <w:t xml:space="preserve">Mode B </w:t>
      </w:r>
      <w:r>
        <w:t>– The same Message 21 transmitted on Channel 1 and Channel 2 in quick (nominally 4 seconds) succession.  The first transmission of each Message 21 may be on either Channel 1 or Channel 2.  The second transmission shall be on the other channel), or</w:t>
      </w:r>
    </w:p>
    <w:p w14:paraId="64462869" w14:textId="77777777" w:rsidR="0060166E" w:rsidRDefault="0060166E" w:rsidP="000E46EA">
      <w:pPr>
        <w:pStyle w:val="List1"/>
        <w:numPr>
          <w:ilvl w:val="0"/>
          <w:numId w:val="36"/>
        </w:numPr>
      </w:pPr>
      <w:r>
        <w:rPr>
          <w:b/>
          <w:bCs/>
        </w:rPr>
        <w:t xml:space="preserve">Mode C </w:t>
      </w:r>
      <w:r>
        <w:t>– Message 21 transmitted on a single channel, either Channel 1 or Channel 2.  Message 21 content updated at each reporting interval.</w:t>
      </w:r>
    </w:p>
    <w:p w14:paraId="72891D88" w14:textId="77777777" w:rsidR="0060166E" w:rsidRPr="00646C9C" w:rsidRDefault="0060166E" w:rsidP="0060166E">
      <w:pPr>
        <w:pStyle w:val="BodyText"/>
      </w:pPr>
    </w:p>
    <w:p w14:paraId="113EDEFF" w14:textId="77777777" w:rsidR="0060166E" w:rsidRDefault="0060166E" w:rsidP="0060166E">
      <w:pPr>
        <w:pStyle w:val="BodyText"/>
        <w:jc w:val="center"/>
      </w:pPr>
      <w:r>
        <w:object w:dxaOrig="8445" w:dyaOrig="5550" w14:anchorId="6CC03A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1pt;height:263.35pt" o:ole="" o:bordertopcolor="black" o:borderleftcolor="black" o:borderbottomcolor="black" o:borderrightcolor="black">
            <v:imagedata r:id="rId28" o:title="" cropbottom="-1252f" cropleft="-2677f"/>
            <w10:bordertop type="single" width="6"/>
            <w10:borderleft type="single" width="6"/>
            <w10:borderbottom type="single" width="6"/>
            <w10:borderright type="single" width="6"/>
          </v:shape>
          <o:OLEObject Type="Embed" ProgID="Word.Picture.8" ShapeID="_x0000_i1025" DrawAspect="Content" ObjectID="_1695216537" r:id="rId29"/>
        </w:object>
      </w:r>
    </w:p>
    <w:p w14:paraId="33FDA864" w14:textId="77777777" w:rsidR="0060166E" w:rsidRDefault="0060166E">
      <w:pPr>
        <w:pStyle w:val="Figurecaption"/>
      </w:pPr>
      <w:bookmarkStart w:id="86" w:name="_Toc296938556"/>
      <w:bookmarkStart w:id="87" w:name="_Toc532418733"/>
      <w:r>
        <w:t>Reporting Modes for Message 21</w:t>
      </w:r>
      <w:bookmarkEnd w:id="86"/>
      <w:bookmarkEnd w:id="87"/>
    </w:p>
    <w:p w14:paraId="2531D04F" w14:textId="77777777" w:rsidR="0060166E" w:rsidRDefault="0060166E" w:rsidP="0060166E">
      <w:pPr>
        <w:pStyle w:val="BodyText"/>
      </w:pPr>
      <w:r>
        <w:t>The Type 1 AIS AtoN stations may transmit on a single AIS channel, either Channel A or Channel B, or on both channels.  The Type 3 AIS AtoN station should transmit on both channels.</w:t>
      </w:r>
    </w:p>
    <w:p w14:paraId="03112139" w14:textId="77777777" w:rsidR="0060166E" w:rsidRDefault="0060166E" w:rsidP="0060166E">
      <w:pPr>
        <w:pStyle w:val="BodyText"/>
      </w:pPr>
      <w:r>
        <w:t>Mode B should be used for AIS AtoN Stations to give the best probability of reception.</w:t>
      </w:r>
    </w:p>
    <w:p w14:paraId="433435DD" w14:textId="77777777" w:rsidR="0060166E" w:rsidRDefault="0060166E" w:rsidP="00DA06D9">
      <w:pPr>
        <w:pStyle w:val="Heading3"/>
      </w:pPr>
      <w:bookmarkStart w:id="88" w:name="_Toc296938534"/>
      <w:bookmarkStart w:id="89" w:name="_Toc59531955"/>
      <w:r w:rsidRPr="00DA06D9">
        <w:t>Reporting</w:t>
      </w:r>
      <w:r>
        <w:t xml:space="preserve"> modes for other messages</w:t>
      </w:r>
      <w:bookmarkEnd w:id="88"/>
      <w:bookmarkEnd w:id="89"/>
    </w:p>
    <w:p w14:paraId="450334EE" w14:textId="77777777" w:rsidR="0060166E" w:rsidRPr="00DD3681" w:rsidRDefault="0060166E" w:rsidP="0060166E">
      <w:pPr>
        <w:pStyle w:val="BodyText"/>
      </w:pPr>
      <w:r w:rsidRPr="00DD3681">
        <w:t>Reporting modes for other messages should be based on operational requirements.  Two examples follow.</w:t>
      </w:r>
    </w:p>
    <w:p w14:paraId="2712708B" w14:textId="77777777" w:rsidR="0060166E" w:rsidRPr="007A5906" w:rsidRDefault="0060166E" w:rsidP="00DA06D9">
      <w:pPr>
        <w:pStyle w:val="Heading4"/>
      </w:pPr>
      <w:r w:rsidRPr="007A5906">
        <w:t xml:space="preserve">Message 6 for AtoN </w:t>
      </w:r>
      <w:r w:rsidRPr="00DA06D9">
        <w:t>monitoring</w:t>
      </w:r>
    </w:p>
    <w:p w14:paraId="0974556C" w14:textId="77777777" w:rsidR="0060166E" w:rsidRDefault="0060166E" w:rsidP="0060166E">
      <w:pPr>
        <w:pStyle w:val="BodyText"/>
      </w:pPr>
      <w:r>
        <w:t>This application is essentially point to point transfer of monitoring data, and so a single channel, Mode C, may be sufficient.</w:t>
      </w:r>
    </w:p>
    <w:p w14:paraId="4EFDCA4E" w14:textId="77777777" w:rsidR="0060166E" w:rsidRPr="007A5906" w:rsidRDefault="0060166E" w:rsidP="00DA06D9">
      <w:pPr>
        <w:pStyle w:val="Heading4"/>
      </w:pPr>
      <w:r w:rsidRPr="007A5906">
        <w:t xml:space="preserve">Message 8 for </w:t>
      </w:r>
      <w:r w:rsidRPr="00DA06D9">
        <w:t>Meteorological</w:t>
      </w:r>
      <w:r>
        <w:t xml:space="preserve"> and Hydrological data</w:t>
      </w:r>
    </w:p>
    <w:p w14:paraId="7946E368" w14:textId="77777777" w:rsidR="0060166E" w:rsidRDefault="0060166E" w:rsidP="0060166E">
      <w:pPr>
        <w:pStyle w:val="BodyText"/>
      </w:pPr>
      <w:r w:rsidRPr="00DD3681">
        <w:t>This application is likely to be intended for the benefit of shipping and so to increase the likelihood of reception, the use of Mode A or B is recommended.</w:t>
      </w:r>
    </w:p>
    <w:p w14:paraId="2F8EFB27" w14:textId="77777777" w:rsidR="0060166E" w:rsidRDefault="0060166E" w:rsidP="00DA06D9">
      <w:pPr>
        <w:pStyle w:val="Heading2"/>
      </w:pPr>
      <w:bookmarkStart w:id="90" w:name="_Toc288028525"/>
      <w:bookmarkStart w:id="91" w:name="_Toc296938535"/>
      <w:bookmarkStart w:id="92" w:name="_Toc59531956"/>
      <w:r w:rsidRPr="00DA06D9">
        <w:t>Configuration</w:t>
      </w:r>
      <w:r>
        <w:t xml:space="preserve"> of Message 21, Aids to Navigation Report</w:t>
      </w:r>
      <w:bookmarkEnd w:id="90"/>
      <w:bookmarkEnd w:id="91"/>
      <w:bookmarkEnd w:id="92"/>
    </w:p>
    <w:p w14:paraId="1B45D013" w14:textId="77777777" w:rsidR="00DA06D9" w:rsidRPr="00DA06D9" w:rsidRDefault="00DA06D9" w:rsidP="00DA06D9">
      <w:pPr>
        <w:pStyle w:val="Heading2separationline"/>
      </w:pPr>
    </w:p>
    <w:p w14:paraId="604C38A0" w14:textId="77777777" w:rsidR="0060166E" w:rsidRDefault="0060166E" w:rsidP="0060166E">
      <w:pPr>
        <w:pStyle w:val="BodyText"/>
      </w:pPr>
      <w:r>
        <w:t>Configuration of an AIS AtoN station, and of the essential Message 21, is described in IEC 62320</w:t>
      </w:r>
      <w:r w:rsidRPr="001B4AEF">
        <w:t>-2</w:t>
      </w:r>
      <w:r>
        <w:t>.</w:t>
      </w:r>
    </w:p>
    <w:p w14:paraId="67253627" w14:textId="77777777" w:rsidR="0060166E" w:rsidRDefault="0060166E" w:rsidP="00DA06D9">
      <w:pPr>
        <w:pStyle w:val="Heading3"/>
      </w:pPr>
      <w:bookmarkStart w:id="93" w:name="_Toc296938536"/>
      <w:bookmarkStart w:id="94" w:name="_Toc59531957"/>
      <w:r>
        <w:t xml:space="preserve">Position monitoring for </w:t>
      </w:r>
      <w:r w:rsidRPr="00DA06D9">
        <w:t>floating</w:t>
      </w:r>
      <w:r>
        <w:t xml:space="preserve"> aids</w:t>
      </w:r>
      <w:bookmarkEnd w:id="93"/>
      <w:bookmarkEnd w:id="94"/>
    </w:p>
    <w:p w14:paraId="199B62D1" w14:textId="77777777" w:rsidR="0060166E" w:rsidRDefault="0060166E" w:rsidP="0060166E">
      <w:pPr>
        <w:pStyle w:val="BodyText"/>
      </w:pPr>
      <w:r w:rsidRPr="00A94592">
        <w:t xml:space="preserve">The AIS AtoN Station should transmit its current position as given by the </w:t>
      </w:r>
      <w:r w:rsidR="00A173C9">
        <w:t>Global Navigation Satellite System (GNSS)</w:t>
      </w:r>
      <w:r>
        <w:t xml:space="preserve"> </w:t>
      </w:r>
      <w:r w:rsidRPr="00A94592">
        <w:t>on the floating AtoN.</w:t>
      </w:r>
    </w:p>
    <w:p w14:paraId="792AADEF" w14:textId="77777777" w:rsidR="0060166E" w:rsidRDefault="0060166E" w:rsidP="00DA06D9">
      <w:pPr>
        <w:pStyle w:val="BodyText"/>
      </w:pPr>
      <w:r>
        <w:t xml:space="preserve">The position derived from an </w:t>
      </w:r>
      <w:r w:rsidR="00A173C9">
        <w:t>GNSS</w:t>
      </w:r>
      <w:r w:rsidRPr="00A94592">
        <w:t xml:space="preserve"> </w:t>
      </w:r>
      <w:r>
        <w:t>can be used in conjunction with the reference, or charted, position and a ‘guard ring’ to monitor the position of floating AtoN and to generate an ‘Off position’ alarm which sets the off-position indicator bit in Message 21.</w:t>
      </w:r>
    </w:p>
    <w:p w14:paraId="755FAAFF" w14:textId="77777777" w:rsidR="0060166E" w:rsidRDefault="0060166E" w:rsidP="0060166E">
      <w:pPr>
        <w:pStyle w:val="BodyText"/>
      </w:pPr>
      <w:r>
        <w:t xml:space="preserve">IEC 62320-2 does not prescribe any specific algorithm for computing off position for the purpose of setting the off-position flag in Message 21.  This algorithm is left to the AIS AtoN manufacturer </w:t>
      </w:r>
      <w:r w:rsidRPr="00475F23">
        <w:t xml:space="preserve">or </w:t>
      </w:r>
      <w:r w:rsidR="00BE0C65" w:rsidRPr="00321E4B">
        <w:t>national</w:t>
      </w:r>
      <w:r w:rsidR="00BE0C65" w:rsidRPr="00475F23">
        <w:t xml:space="preserve"> </w:t>
      </w:r>
      <w:r w:rsidRPr="00475F23">
        <w:t>competent</w:t>
      </w:r>
      <w:r>
        <w:t xml:space="preserve"> authority to decide.</w:t>
      </w:r>
    </w:p>
    <w:p w14:paraId="722FFE88" w14:textId="77777777" w:rsidR="0060166E" w:rsidRDefault="0060166E" w:rsidP="0060166E">
      <w:pPr>
        <w:pStyle w:val="BodyText"/>
      </w:pPr>
      <w:r>
        <w:t xml:space="preserve">When selecting an off-position algorithm, consideration should be given to spurious position fixes from the </w:t>
      </w:r>
      <w:r w:rsidR="00A173C9">
        <w:t>GNSS</w:t>
      </w:r>
      <w:r>
        <w:t xml:space="preserve">.  A single spurious position fix from the </w:t>
      </w:r>
      <w:r w:rsidR="00A173C9">
        <w:t>GNSS</w:t>
      </w:r>
      <w:r>
        <w:t xml:space="preserve"> should not set the Off-position flag in Message 21.</w:t>
      </w:r>
    </w:p>
    <w:p w14:paraId="36449806" w14:textId="77777777" w:rsidR="0060166E" w:rsidRPr="00697972" w:rsidRDefault="0060166E" w:rsidP="0060166E">
      <w:pPr>
        <w:pStyle w:val="BodyText"/>
      </w:pPr>
      <w:r>
        <w:t xml:space="preserve">The setting of the off position indicator in Message 21 should be the result </w:t>
      </w:r>
      <w:r w:rsidRPr="00432F11">
        <w:t xml:space="preserve">of a determination of the AtoN position, based on multiple </w:t>
      </w:r>
      <w:r w:rsidR="00A173C9">
        <w:t>GNSS</w:t>
      </w:r>
      <w:r w:rsidRPr="00432F11">
        <w:t xml:space="preserve"> position fixes.</w:t>
      </w:r>
      <w:r>
        <w:t xml:space="preserve"> </w:t>
      </w:r>
      <w:r w:rsidRPr="00432F11">
        <w:t xml:space="preserve"> The</w:t>
      </w:r>
      <w:r>
        <w:t xml:space="preserve"> </w:t>
      </w:r>
      <w:r w:rsidR="00A173C9">
        <w:t xml:space="preserve">GNSS </w:t>
      </w:r>
      <w:r>
        <w:t xml:space="preserve">should be operational long enough to obtain a stable and reliable position fix, considering the accuracy required to determine if the AtoN is inside or outside the guard ring.  </w:t>
      </w:r>
      <w:r w:rsidRPr="00697972">
        <w:t xml:space="preserve">The specific algorithm used may be decided by the manufacturer.  Two examples of algorithms are at </w:t>
      </w:r>
      <w:r w:rsidR="00697972" w:rsidRPr="00697972">
        <w:fldChar w:fldCharType="begin"/>
      </w:r>
      <w:r w:rsidR="00697972" w:rsidRPr="00697972">
        <w:instrText xml:space="preserve"> REF _Ref532413833 \r \h </w:instrText>
      </w:r>
      <w:r w:rsidR="00697972">
        <w:instrText xml:space="preserve"> \* MERGEFORMAT </w:instrText>
      </w:r>
      <w:r w:rsidR="00697972" w:rsidRPr="00697972">
        <w:fldChar w:fldCharType="separate"/>
      </w:r>
      <w:r w:rsidR="00FF3C54">
        <w:t>APPENDIX 1</w:t>
      </w:r>
      <w:r w:rsidR="00697972" w:rsidRPr="00697972">
        <w:fldChar w:fldCharType="end"/>
      </w:r>
      <w:r w:rsidRPr="00697972">
        <w:t>.</w:t>
      </w:r>
    </w:p>
    <w:p w14:paraId="0088F853" w14:textId="77777777" w:rsidR="0060166E" w:rsidRDefault="0060166E" w:rsidP="0060166E">
      <w:pPr>
        <w:pStyle w:val="BodyText"/>
      </w:pPr>
      <w:r w:rsidRPr="00697972">
        <w:t>The use of systems that</w:t>
      </w:r>
      <w:r>
        <w:t xml:space="preserve"> augment the </w:t>
      </w:r>
      <w:r w:rsidR="00A173C9">
        <w:t>GNSS</w:t>
      </w:r>
      <w:r>
        <w:t xml:space="preserve"> is recommended, to improve the accuracy and reliability of the position data.</w:t>
      </w:r>
    </w:p>
    <w:p w14:paraId="21AB28F9" w14:textId="77777777" w:rsidR="0060166E" w:rsidRDefault="0060166E" w:rsidP="00995AFC">
      <w:pPr>
        <w:pStyle w:val="Heading3"/>
      </w:pPr>
      <w:bookmarkStart w:id="95" w:name="_Toc296938537"/>
      <w:bookmarkStart w:id="96" w:name="_Toc59531958"/>
      <w:r w:rsidRPr="00995AFC">
        <w:t>Name</w:t>
      </w:r>
      <w:r>
        <w:t xml:space="preserve"> of AtoN</w:t>
      </w:r>
      <w:bookmarkEnd w:id="95"/>
      <w:bookmarkEnd w:id="96"/>
    </w:p>
    <w:p w14:paraId="3E4FA15D" w14:textId="77777777" w:rsidR="007F7AD1" w:rsidRPr="00F23CC1" w:rsidRDefault="007F7AD1" w:rsidP="007F7AD1">
      <w:pPr>
        <w:pStyle w:val="BodyText"/>
        <w:spacing w:before="120"/>
        <w:ind w:right="411"/>
      </w:pPr>
      <w:r w:rsidRPr="00F23CC1">
        <w:t>The AIS AtoN name is part of the information contained in the AIS AtoN digital message (Message 21). Given the lack of uniformity worldwide concerning the naming, some guiding principles will enable more consistency. Some of the important elements to consider are:</w:t>
      </w:r>
    </w:p>
    <w:p w14:paraId="0FEE4803" w14:textId="77777777" w:rsidR="007F7AD1" w:rsidRPr="00F23CC1" w:rsidRDefault="007F7AD1" w:rsidP="007F7AD1">
      <w:pPr>
        <w:pStyle w:val="BodyText"/>
        <w:widowControl w:val="0"/>
        <w:numPr>
          <w:ilvl w:val="0"/>
          <w:numId w:val="71"/>
        </w:numPr>
        <w:autoSpaceDE w:val="0"/>
        <w:autoSpaceDN w:val="0"/>
        <w:spacing w:before="120" w:after="0" w:line="240" w:lineRule="auto"/>
        <w:ind w:right="411"/>
        <w:jc w:val="left"/>
      </w:pPr>
      <w:r w:rsidRPr="00F23CC1">
        <w:t>Using a short name will prevent cluttering the shipborne display when users are displaying the name tag. Recognized international or national abbreviations or acronyms might help reduce the length;</w:t>
      </w:r>
    </w:p>
    <w:p w14:paraId="434D675E" w14:textId="77777777" w:rsidR="007F7AD1" w:rsidRPr="00F23CC1" w:rsidRDefault="007F7AD1" w:rsidP="007F7AD1">
      <w:pPr>
        <w:pStyle w:val="BodyText"/>
        <w:widowControl w:val="0"/>
        <w:numPr>
          <w:ilvl w:val="0"/>
          <w:numId w:val="71"/>
        </w:numPr>
        <w:autoSpaceDE w:val="0"/>
        <w:autoSpaceDN w:val="0"/>
        <w:spacing w:before="120" w:after="0" w:line="240" w:lineRule="auto"/>
        <w:ind w:right="411"/>
        <w:jc w:val="left"/>
      </w:pPr>
      <w:r w:rsidRPr="00F23CC1">
        <w:t>Use of numbering and lettering that respect IALA’s Maritime Buoyage System (MBS) (Even or odd, numbered from seaward, e.g. );</w:t>
      </w:r>
    </w:p>
    <w:p w14:paraId="0B83578B" w14:textId="77777777" w:rsidR="007F7AD1" w:rsidRPr="00F23CC1" w:rsidRDefault="007F7AD1" w:rsidP="007F7AD1">
      <w:pPr>
        <w:pStyle w:val="BodyText"/>
        <w:widowControl w:val="0"/>
        <w:numPr>
          <w:ilvl w:val="0"/>
          <w:numId w:val="71"/>
        </w:numPr>
        <w:autoSpaceDE w:val="0"/>
        <w:autoSpaceDN w:val="0"/>
        <w:spacing w:before="120" w:after="0" w:line="240" w:lineRule="auto"/>
        <w:ind w:right="411"/>
        <w:jc w:val="left"/>
      </w:pPr>
      <w:r w:rsidRPr="00F23CC1">
        <w:t>Avoid repeating some of the information already available in other fields of the Message 21 and/or Nautical Publications (Fixed, floating, MMSI, Virtual, colour, etc.);</w:t>
      </w:r>
    </w:p>
    <w:p w14:paraId="48C23388" w14:textId="77777777" w:rsidR="007F7AD1" w:rsidRPr="00F23CC1" w:rsidRDefault="007F7AD1" w:rsidP="007F7AD1">
      <w:pPr>
        <w:pStyle w:val="BodyText"/>
        <w:widowControl w:val="0"/>
        <w:numPr>
          <w:ilvl w:val="0"/>
          <w:numId w:val="71"/>
        </w:numPr>
        <w:autoSpaceDE w:val="0"/>
        <w:autoSpaceDN w:val="0"/>
        <w:spacing w:before="120" w:after="0" w:line="240" w:lineRule="auto"/>
        <w:ind w:right="411"/>
        <w:jc w:val="left"/>
      </w:pPr>
      <w:r w:rsidRPr="00F23CC1">
        <w:t>Message 21 has two name fields, the main field (20 char.) and the extended one (14 char.). Consider that not all shipborne navigational equipment may display the extended field;</w:t>
      </w:r>
    </w:p>
    <w:p w14:paraId="5D3FBF8C" w14:textId="77777777" w:rsidR="007F7AD1" w:rsidRPr="00321E4B" w:rsidRDefault="007F7AD1" w:rsidP="007F7AD1">
      <w:pPr>
        <w:pStyle w:val="BodyText"/>
        <w:widowControl w:val="0"/>
        <w:numPr>
          <w:ilvl w:val="0"/>
          <w:numId w:val="71"/>
        </w:numPr>
        <w:autoSpaceDE w:val="0"/>
        <w:autoSpaceDN w:val="0"/>
        <w:spacing w:before="120" w:after="0" w:line="240" w:lineRule="auto"/>
        <w:ind w:right="411"/>
        <w:jc w:val="left"/>
      </w:pPr>
      <w:r w:rsidRPr="00F23CC1">
        <w:t xml:space="preserve">Consider that adding the Maritime Safety Information </w:t>
      </w:r>
      <w:r w:rsidRPr="00321E4B">
        <w:t>(MSI) number as a reference in the Virtual AtoN name requires editing the information broadcast as it changes and that this might be limiting when using a stand-alone AIS AtoN mobile station.</w:t>
      </w:r>
    </w:p>
    <w:p w14:paraId="71A44136" w14:textId="77777777" w:rsidR="007F7AD1" w:rsidRDefault="007F7AD1" w:rsidP="0060166E">
      <w:pPr>
        <w:pStyle w:val="BodyText"/>
      </w:pPr>
    </w:p>
    <w:p w14:paraId="4566AF46" w14:textId="77777777" w:rsidR="0060166E" w:rsidRDefault="0060166E" w:rsidP="00995AFC">
      <w:pPr>
        <w:pStyle w:val="Heading3"/>
      </w:pPr>
      <w:bookmarkStart w:id="97" w:name="_Toc296938538"/>
      <w:bookmarkStart w:id="98" w:name="_Toc59531959"/>
      <w:r>
        <w:t>The ‘</w:t>
      </w:r>
      <w:r w:rsidRPr="00995AFC">
        <w:t>Dimension</w:t>
      </w:r>
      <w:r>
        <w:t>/reference for position AtoN field’</w:t>
      </w:r>
      <w:bookmarkEnd w:id="97"/>
      <w:bookmarkEnd w:id="98"/>
    </w:p>
    <w:p w14:paraId="0F5EF79C" w14:textId="77777777" w:rsidR="0060166E" w:rsidRDefault="0060166E" w:rsidP="0060166E">
      <w:pPr>
        <w:pStyle w:val="BodyText"/>
      </w:pPr>
      <w:r>
        <w:t xml:space="preserve">This field should indicate the ‘dimension/reference for position’ parameter of the AtoN object itself and </w:t>
      </w:r>
      <w:r>
        <w:rPr>
          <w:bCs/>
        </w:rPr>
        <w:t>not</w:t>
      </w:r>
      <w:r>
        <w:t xml:space="preserve"> the dimensions of the area in which a floating aid can move (guard zone) or dimensions of a ‘dangerous zone’ around the AtoN.</w:t>
      </w:r>
    </w:p>
    <w:p w14:paraId="494DD3B8" w14:textId="77777777" w:rsidR="0060166E" w:rsidRDefault="0060166E" w:rsidP="0060166E">
      <w:pPr>
        <w:pStyle w:val="BodyText"/>
      </w:pPr>
      <w:r>
        <w:t>For fixed AtoN, a numeric value should be used as noted in the table below.  The orientations established by the dimensions A, B, C &amp; D should face true north, south, west &amp; east respectively.  By setting A and C to zero, the reference point becomes the north-west corner.</w:t>
      </w:r>
    </w:p>
    <w:p w14:paraId="49C00E96" w14:textId="77777777" w:rsidR="0060166E" w:rsidRDefault="0060166E" w:rsidP="0060166E">
      <w:pPr>
        <w:pStyle w:val="BodyText"/>
      </w:pPr>
      <w:r>
        <w:t>For floating aids larger than 2m x 2m, the dimensions of the AtoN should always be given as a circle, i.e. the dimensions should always be as follows: A=B=C=D&gt;1.  (This is due to the fact that an orientation of the floating aid is not transmitted.)</w:t>
      </w:r>
    </w:p>
    <w:p w14:paraId="67FC7B0A" w14:textId="77777777" w:rsidR="0060166E" w:rsidRDefault="0060166E" w:rsidP="0060166E">
      <w:pPr>
        <w:pStyle w:val="BodyText"/>
      </w:pPr>
      <w:r>
        <w:t>For floating objects smaller than or equal to 2m x 2m the values of the fields should be set to A=B=C=D=1.</w:t>
      </w:r>
    </w:p>
    <w:p w14:paraId="5C0913B6" w14:textId="77777777" w:rsidR="0060166E" w:rsidRDefault="0060166E" w:rsidP="0060166E">
      <w:pPr>
        <w:pStyle w:val="BodyText"/>
      </w:pPr>
      <w:r>
        <w:t>When transmitting virtual AtoN information, i.e. the virtual AtoN flag is set to one (1), the dimension should be set to A=B=C=D=0 (=default).  This should also be the case, when Type of AtoN is set to ‘reference point’.</w:t>
      </w:r>
    </w:p>
    <w:p w14:paraId="6346083A" w14:textId="77777777" w:rsidR="0060166E" w:rsidRDefault="0060166E" w:rsidP="0060166E">
      <w:pPr>
        <w:pStyle w:val="BodyText"/>
      </w:pPr>
      <w:r>
        <w:t>Off shore structures that are not fixed, such as rigs, should be considered as Code 31 type from Table 1.  These structures shall have their ‘Dimension/reference for position’ parameter as determined below.</w:t>
      </w:r>
    </w:p>
    <w:p w14:paraId="10B6947B" w14:textId="77777777" w:rsidR="0060166E" w:rsidRDefault="0060166E" w:rsidP="0060166E">
      <w:pPr>
        <w:pStyle w:val="BodyText"/>
      </w:pPr>
      <w:r>
        <w:t>Fixed off shore structures, Code 3 type from Table 1, shall have their ‘Dimension/reference for position’ parameter as determined below.  Hence, all off shore AtoN and structures have the dimension determined in the same manner and the actual dimensions are contained in Message 21.</w:t>
      </w:r>
    </w:p>
    <w:p w14:paraId="476AEC61" w14:textId="77777777" w:rsidR="00220DBB" w:rsidRDefault="00220DBB" w:rsidP="0060166E">
      <w:pPr>
        <w:pStyle w:val="FootnoteText"/>
        <w:rPr>
          <w:noProof/>
        </w:rPr>
      </w:pPr>
    </w:p>
    <w:p w14:paraId="6BFB19D4" w14:textId="77777777" w:rsidR="00220DBB" w:rsidRDefault="00220DBB" w:rsidP="0060166E">
      <w:pPr>
        <w:pStyle w:val="FootnoteText"/>
        <w:rPr>
          <w:noProof/>
        </w:rPr>
      </w:pPr>
    </w:p>
    <w:p w14:paraId="1B1ADCFE" w14:textId="77777777" w:rsidR="00220DBB" w:rsidRDefault="00220DBB" w:rsidP="0060166E">
      <w:pPr>
        <w:pStyle w:val="FootnoteText"/>
        <w:rPr>
          <w:noProof/>
        </w:rPr>
      </w:pPr>
    </w:p>
    <w:p w14:paraId="709CC33A" w14:textId="77777777" w:rsidR="00220DBB" w:rsidRDefault="00691E41" w:rsidP="0060166E">
      <w:pPr>
        <w:pStyle w:val="FootnoteText"/>
        <w:rPr>
          <w:noProof/>
        </w:rPr>
      </w:pPr>
      <w:r>
        <w:rPr>
          <w:noProof/>
          <w:lang w:val="en-US"/>
        </w:rPr>
        <w:pict w14:anchorId="258AF67F">
          <v:shape id="_x0000_s1027" type="#_x0000_t75" style="position:absolute;left:0;text-align:left;margin-left:56.65pt;margin-top:1.25pt;width:95.5pt;height:162pt;z-index:-251657216;mso-wrap-edited:f;mso-position-vertical-relative:text">
            <v:imagedata r:id="rId30" o:title=""/>
          </v:shape>
        </w:pic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8"/>
        <w:gridCol w:w="1827"/>
      </w:tblGrid>
      <w:tr w:rsidR="00460FA0" w14:paraId="72703DD5" w14:textId="77777777" w:rsidTr="00011DD8">
        <w:trPr>
          <w:trHeight w:val="528"/>
          <w:jc w:val="right"/>
        </w:trPr>
        <w:tc>
          <w:tcPr>
            <w:tcW w:w="2905" w:type="dxa"/>
            <w:gridSpan w:val="2"/>
          </w:tcPr>
          <w:p w14:paraId="48FA88CC" w14:textId="77777777" w:rsidR="00460FA0" w:rsidRDefault="00460FA0" w:rsidP="00D32E43">
            <w:pPr>
              <w:framePr w:hSpace="141" w:wrap="around" w:vAnchor="text" w:hAnchor="page" w:x="5924" w:y="26"/>
              <w:jc w:val="center"/>
              <w:rPr>
                <w:b/>
                <w:color w:val="00558C"/>
                <w:sz w:val="20"/>
                <w:szCs w:val="20"/>
              </w:rPr>
            </w:pPr>
          </w:p>
          <w:p w14:paraId="4E5ED658" w14:textId="77777777" w:rsidR="00460FA0" w:rsidRDefault="00460FA0" w:rsidP="00D32E43">
            <w:pPr>
              <w:framePr w:hSpace="141" w:wrap="around" w:vAnchor="text" w:hAnchor="page" w:x="5924" w:y="26"/>
              <w:jc w:val="center"/>
              <w:rPr>
                <w:b/>
                <w:color w:val="00558C"/>
                <w:sz w:val="20"/>
                <w:szCs w:val="20"/>
              </w:rPr>
            </w:pPr>
          </w:p>
          <w:p w14:paraId="2751DED0" w14:textId="77777777" w:rsidR="00460FA0" w:rsidRDefault="00460FA0" w:rsidP="00D32E43">
            <w:pPr>
              <w:framePr w:hSpace="141" w:wrap="around" w:vAnchor="text" w:hAnchor="page" w:x="5924" w:y="26"/>
              <w:jc w:val="center"/>
              <w:rPr>
                <w:b/>
                <w:color w:val="00558C"/>
                <w:sz w:val="20"/>
                <w:szCs w:val="20"/>
              </w:rPr>
            </w:pPr>
            <w:r w:rsidRPr="006743ED">
              <w:rPr>
                <w:b/>
                <w:color w:val="00558C"/>
                <w:sz w:val="20"/>
                <w:szCs w:val="20"/>
              </w:rPr>
              <w:t xml:space="preserve">Dimension/reference for </w:t>
            </w:r>
          </w:p>
          <w:p w14:paraId="0ADD9A2C" w14:textId="77777777" w:rsidR="00460FA0" w:rsidRPr="00C23061" w:rsidRDefault="00460FA0" w:rsidP="00D32E43">
            <w:pPr>
              <w:framePr w:hSpace="141" w:wrap="around" w:vAnchor="text" w:hAnchor="page" w:x="5924" w:y="26"/>
              <w:jc w:val="center"/>
              <w:rPr>
                <w:b/>
                <w:caps/>
                <w:sz w:val="20"/>
                <w:szCs w:val="20"/>
              </w:rPr>
            </w:pPr>
            <w:r w:rsidRPr="006743ED">
              <w:rPr>
                <w:b/>
                <w:color w:val="00558C"/>
                <w:sz w:val="20"/>
                <w:szCs w:val="20"/>
              </w:rPr>
              <w:t>position, for a fixed AtoN</w:t>
            </w:r>
          </w:p>
        </w:tc>
      </w:tr>
      <w:tr w:rsidR="00460FA0" w14:paraId="03250FCB" w14:textId="77777777" w:rsidTr="00011DD8">
        <w:trPr>
          <w:trHeight w:val="300"/>
          <w:jc w:val="right"/>
        </w:trPr>
        <w:tc>
          <w:tcPr>
            <w:tcW w:w="1078" w:type="dxa"/>
          </w:tcPr>
          <w:p w14:paraId="570108E4" w14:textId="77777777" w:rsidR="00460FA0" w:rsidRPr="00C23061" w:rsidRDefault="00460FA0" w:rsidP="00E332C7">
            <w:pPr>
              <w:framePr w:hSpace="141" w:wrap="around" w:vAnchor="text" w:hAnchor="page" w:x="5924" w:y="26"/>
              <w:rPr>
                <w:sz w:val="20"/>
                <w:szCs w:val="20"/>
              </w:rPr>
            </w:pPr>
          </w:p>
        </w:tc>
        <w:tc>
          <w:tcPr>
            <w:tcW w:w="1827" w:type="dxa"/>
          </w:tcPr>
          <w:p w14:paraId="5DBEFE0D" w14:textId="77777777" w:rsidR="00460FA0" w:rsidRPr="00C23061" w:rsidRDefault="00460FA0" w:rsidP="00E332C7">
            <w:pPr>
              <w:framePr w:hSpace="141" w:wrap="around" w:vAnchor="text" w:hAnchor="page" w:x="5924" w:y="26"/>
              <w:rPr>
                <w:b/>
                <w:sz w:val="20"/>
                <w:szCs w:val="20"/>
              </w:rPr>
            </w:pPr>
            <w:r w:rsidRPr="00C23061">
              <w:rPr>
                <w:b/>
                <w:sz w:val="20"/>
                <w:szCs w:val="20"/>
              </w:rPr>
              <w:t>Numeric</w:t>
            </w:r>
          </w:p>
        </w:tc>
      </w:tr>
      <w:tr w:rsidR="00460FA0" w14:paraId="6F0F97E9" w14:textId="77777777" w:rsidTr="00011DD8">
        <w:trPr>
          <w:jc w:val="right"/>
        </w:trPr>
        <w:tc>
          <w:tcPr>
            <w:tcW w:w="1078" w:type="dxa"/>
          </w:tcPr>
          <w:p w14:paraId="3FDB94C5" w14:textId="77777777" w:rsidR="00460FA0" w:rsidRPr="00C23061" w:rsidRDefault="00460FA0" w:rsidP="00E332C7">
            <w:pPr>
              <w:framePr w:hSpace="141" w:wrap="around" w:vAnchor="text" w:hAnchor="page" w:x="5924" w:y="26"/>
              <w:rPr>
                <w:sz w:val="20"/>
                <w:szCs w:val="20"/>
              </w:rPr>
            </w:pPr>
            <w:r w:rsidRPr="00C23061">
              <w:rPr>
                <w:sz w:val="20"/>
                <w:szCs w:val="20"/>
              </w:rPr>
              <w:t>A</w:t>
            </w:r>
          </w:p>
        </w:tc>
        <w:tc>
          <w:tcPr>
            <w:tcW w:w="1827" w:type="dxa"/>
          </w:tcPr>
          <w:p w14:paraId="65E721FB" w14:textId="77777777" w:rsidR="00460FA0" w:rsidRPr="00C23061" w:rsidRDefault="00460FA0" w:rsidP="00E332C7">
            <w:pPr>
              <w:framePr w:hSpace="141" w:wrap="around" w:vAnchor="text" w:hAnchor="page" w:x="5924" w:y="26"/>
              <w:rPr>
                <w:sz w:val="20"/>
                <w:szCs w:val="20"/>
              </w:rPr>
            </w:pPr>
            <w:r w:rsidRPr="00C23061">
              <w:rPr>
                <w:sz w:val="20"/>
                <w:szCs w:val="20"/>
              </w:rPr>
              <w:t xml:space="preserve"> 0 </w:t>
            </w:r>
            <w:r>
              <w:rPr>
                <w:sz w:val="20"/>
                <w:szCs w:val="20"/>
              </w:rPr>
              <w:t>- 511</w:t>
            </w:r>
          </w:p>
        </w:tc>
      </w:tr>
      <w:tr w:rsidR="00460FA0" w14:paraId="28DE20B7" w14:textId="77777777" w:rsidTr="00011DD8">
        <w:trPr>
          <w:jc w:val="right"/>
        </w:trPr>
        <w:tc>
          <w:tcPr>
            <w:tcW w:w="1078" w:type="dxa"/>
          </w:tcPr>
          <w:p w14:paraId="4443BDE8" w14:textId="77777777" w:rsidR="00460FA0" w:rsidRPr="00C23061" w:rsidRDefault="00460FA0" w:rsidP="00E332C7">
            <w:pPr>
              <w:framePr w:hSpace="141" w:wrap="around" w:vAnchor="text" w:hAnchor="page" w:x="5924" w:y="26"/>
              <w:rPr>
                <w:sz w:val="20"/>
                <w:szCs w:val="20"/>
              </w:rPr>
            </w:pPr>
            <w:r w:rsidRPr="00C23061">
              <w:rPr>
                <w:sz w:val="20"/>
                <w:szCs w:val="20"/>
              </w:rPr>
              <w:t>B</w:t>
            </w:r>
          </w:p>
        </w:tc>
        <w:tc>
          <w:tcPr>
            <w:tcW w:w="1827" w:type="dxa"/>
          </w:tcPr>
          <w:p w14:paraId="75D93549" w14:textId="77777777" w:rsidR="00460FA0" w:rsidRPr="00C23061" w:rsidRDefault="00460FA0" w:rsidP="00460FA0">
            <w:pPr>
              <w:framePr w:hSpace="141" w:wrap="around" w:vAnchor="text" w:hAnchor="page" w:x="5871" w:y="78"/>
              <w:rPr>
                <w:sz w:val="20"/>
                <w:szCs w:val="20"/>
              </w:rPr>
            </w:pPr>
            <w:r w:rsidRPr="00C23061">
              <w:rPr>
                <w:sz w:val="20"/>
                <w:szCs w:val="20"/>
              </w:rPr>
              <w:t xml:space="preserve"> </w:t>
            </w:r>
            <w:r>
              <w:rPr>
                <w:sz w:val="20"/>
                <w:szCs w:val="20"/>
              </w:rPr>
              <w:t>0 - 511</w:t>
            </w:r>
          </w:p>
        </w:tc>
      </w:tr>
      <w:tr w:rsidR="00460FA0" w14:paraId="742C9E55" w14:textId="77777777" w:rsidTr="00011DD8">
        <w:trPr>
          <w:jc w:val="right"/>
        </w:trPr>
        <w:tc>
          <w:tcPr>
            <w:tcW w:w="1078" w:type="dxa"/>
          </w:tcPr>
          <w:p w14:paraId="6C99D53C" w14:textId="77777777" w:rsidR="00460FA0" w:rsidRPr="00C23061" w:rsidRDefault="00460FA0" w:rsidP="00E332C7">
            <w:pPr>
              <w:framePr w:hSpace="141" w:wrap="around" w:vAnchor="text" w:hAnchor="page" w:x="5924" w:y="26"/>
              <w:rPr>
                <w:sz w:val="20"/>
                <w:szCs w:val="20"/>
              </w:rPr>
            </w:pPr>
            <w:r w:rsidRPr="00C23061">
              <w:rPr>
                <w:sz w:val="20"/>
                <w:szCs w:val="20"/>
              </w:rPr>
              <w:t>C</w:t>
            </w:r>
          </w:p>
        </w:tc>
        <w:tc>
          <w:tcPr>
            <w:tcW w:w="1827" w:type="dxa"/>
          </w:tcPr>
          <w:p w14:paraId="649646F2" w14:textId="77777777" w:rsidR="00460FA0" w:rsidRPr="00C23061" w:rsidRDefault="00460FA0" w:rsidP="00460FA0">
            <w:pPr>
              <w:framePr w:hSpace="141" w:wrap="around" w:vAnchor="text" w:hAnchor="page" w:x="5871" w:y="78"/>
              <w:rPr>
                <w:sz w:val="20"/>
                <w:szCs w:val="20"/>
              </w:rPr>
            </w:pPr>
            <w:r w:rsidRPr="00C23061">
              <w:rPr>
                <w:sz w:val="20"/>
                <w:szCs w:val="20"/>
              </w:rPr>
              <w:t xml:space="preserve"> </w:t>
            </w:r>
            <w:r>
              <w:rPr>
                <w:sz w:val="20"/>
                <w:szCs w:val="20"/>
              </w:rPr>
              <w:t>0 - 63</w:t>
            </w:r>
          </w:p>
        </w:tc>
      </w:tr>
      <w:tr w:rsidR="00460FA0" w14:paraId="56413079" w14:textId="77777777" w:rsidTr="00011DD8">
        <w:trPr>
          <w:jc w:val="right"/>
        </w:trPr>
        <w:tc>
          <w:tcPr>
            <w:tcW w:w="1078" w:type="dxa"/>
          </w:tcPr>
          <w:p w14:paraId="6EC31CB6" w14:textId="77777777" w:rsidR="00460FA0" w:rsidRPr="00C23061" w:rsidRDefault="00460FA0" w:rsidP="00E332C7">
            <w:pPr>
              <w:framePr w:hSpace="141" w:wrap="around" w:vAnchor="text" w:hAnchor="page" w:x="5924" w:y="26"/>
              <w:rPr>
                <w:sz w:val="20"/>
                <w:szCs w:val="20"/>
              </w:rPr>
            </w:pPr>
            <w:r w:rsidRPr="00C23061">
              <w:rPr>
                <w:sz w:val="20"/>
                <w:szCs w:val="20"/>
              </w:rPr>
              <w:t>D</w:t>
            </w:r>
          </w:p>
        </w:tc>
        <w:tc>
          <w:tcPr>
            <w:tcW w:w="1827" w:type="dxa"/>
          </w:tcPr>
          <w:p w14:paraId="4E315971" w14:textId="77777777" w:rsidR="00460FA0" w:rsidRPr="00C23061" w:rsidRDefault="00460FA0" w:rsidP="00E332C7">
            <w:pPr>
              <w:framePr w:hSpace="141" w:wrap="around" w:vAnchor="text" w:hAnchor="page" w:x="5924" w:y="26"/>
              <w:rPr>
                <w:sz w:val="20"/>
                <w:szCs w:val="20"/>
              </w:rPr>
            </w:pPr>
            <w:r w:rsidRPr="00C23061">
              <w:rPr>
                <w:sz w:val="20"/>
                <w:szCs w:val="20"/>
              </w:rPr>
              <w:t xml:space="preserve"> </w:t>
            </w:r>
            <w:r>
              <w:rPr>
                <w:sz w:val="20"/>
                <w:szCs w:val="20"/>
              </w:rPr>
              <w:t>0 - 63</w:t>
            </w:r>
          </w:p>
        </w:tc>
      </w:tr>
    </w:tbl>
    <w:p w14:paraId="1DED656E" w14:textId="77777777" w:rsidR="00220DBB" w:rsidRDefault="00220DBB" w:rsidP="0060166E">
      <w:pPr>
        <w:pStyle w:val="FootnoteText"/>
        <w:rPr>
          <w:noProof/>
        </w:rPr>
      </w:pPr>
    </w:p>
    <w:p w14:paraId="3758EDC6" w14:textId="77777777" w:rsidR="00220DBB" w:rsidRDefault="00220DBB" w:rsidP="0060166E">
      <w:pPr>
        <w:pStyle w:val="FootnoteText"/>
        <w:rPr>
          <w:noProof/>
        </w:rPr>
      </w:pPr>
    </w:p>
    <w:p w14:paraId="69A6A356" w14:textId="77777777" w:rsidR="00220DBB" w:rsidRDefault="00220DBB" w:rsidP="0060166E">
      <w:pPr>
        <w:pStyle w:val="FootnoteText"/>
        <w:rPr>
          <w:noProof/>
        </w:rPr>
      </w:pPr>
    </w:p>
    <w:p w14:paraId="38D5155A" w14:textId="77777777" w:rsidR="00220DBB" w:rsidRDefault="00220DBB" w:rsidP="0060166E">
      <w:pPr>
        <w:pStyle w:val="FootnoteText"/>
        <w:rPr>
          <w:noProof/>
        </w:rPr>
      </w:pPr>
    </w:p>
    <w:p w14:paraId="61A0E1E1" w14:textId="77777777" w:rsidR="00220DBB" w:rsidRDefault="00220DBB" w:rsidP="0060166E">
      <w:pPr>
        <w:pStyle w:val="FootnoteText"/>
        <w:rPr>
          <w:noProof/>
        </w:rPr>
      </w:pPr>
    </w:p>
    <w:p w14:paraId="740659D0" w14:textId="77777777" w:rsidR="00220DBB" w:rsidRDefault="00220DBB" w:rsidP="0060166E">
      <w:pPr>
        <w:pStyle w:val="FootnoteText"/>
        <w:rPr>
          <w:noProof/>
        </w:rPr>
      </w:pPr>
    </w:p>
    <w:p w14:paraId="32B0820A" w14:textId="77777777" w:rsidR="00220DBB" w:rsidRDefault="00220DBB" w:rsidP="0060166E">
      <w:pPr>
        <w:pStyle w:val="FootnoteText"/>
        <w:rPr>
          <w:noProof/>
        </w:rPr>
      </w:pPr>
    </w:p>
    <w:p w14:paraId="38798EAD" w14:textId="77777777" w:rsidR="00220DBB" w:rsidRDefault="00220DBB" w:rsidP="0060166E">
      <w:pPr>
        <w:pStyle w:val="FootnoteText"/>
        <w:rPr>
          <w:noProof/>
        </w:rPr>
      </w:pPr>
    </w:p>
    <w:p w14:paraId="2A6362E8" w14:textId="77777777" w:rsidR="00220DBB" w:rsidRDefault="00220DBB" w:rsidP="0060166E">
      <w:pPr>
        <w:pStyle w:val="FootnoteText"/>
        <w:rPr>
          <w:noProof/>
        </w:rPr>
      </w:pPr>
    </w:p>
    <w:p w14:paraId="41D632E0" w14:textId="77777777" w:rsidR="00220DBB" w:rsidRDefault="00220DBB" w:rsidP="00220DBB">
      <w:pPr>
        <w:pStyle w:val="FootnoteText"/>
        <w:ind w:left="0" w:firstLine="0"/>
        <w:rPr>
          <w:noProof/>
        </w:rPr>
      </w:pPr>
    </w:p>
    <w:p w14:paraId="516A97FC" w14:textId="77777777" w:rsidR="00220DBB" w:rsidRDefault="00220DBB" w:rsidP="00220DBB">
      <w:pPr>
        <w:pStyle w:val="FootnoteText"/>
        <w:ind w:left="0" w:firstLine="0"/>
        <w:rPr>
          <w:noProof/>
        </w:rPr>
      </w:pPr>
    </w:p>
    <w:p w14:paraId="01558BDF" w14:textId="77777777" w:rsidR="0060166E" w:rsidRDefault="0060166E" w:rsidP="0060166E">
      <w:pPr>
        <w:pStyle w:val="FootnoteText"/>
        <w:rPr>
          <w:noProof/>
        </w:rPr>
      </w:pPr>
    </w:p>
    <w:p w14:paraId="49E39E03" w14:textId="77777777" w:rsidR="0060166E" w:rsidRDefault="0060166E" w:rsidP="0060166E"/>
    <w:p w14:paraId="3C31B52E" w14:textId="77777777" w:rsidR="0060166E" w:rsidRDefault="0060166E" w:rsidP="0060166E"/>
    <w:p w14:paraId="5A006DB7" w14:textId="77777777" w:rsidR="0060166E" w:rsidRDefault="0060166E" w:rsidP="0060166E"/>
    <w:p w14:paraId="5D7DF4AC" w14:textId="77777777" w:rsidR="0060166E" w:rsidRDefault="0060166E" w:rsidP="0060166E"/>
    <w:p w14:paraId="4420599A" w14:textId="77777777" w:rsidR="0060166E" w:rsidRDefault="0060166E" w:rsidP="0060166E"/>
    <w:p w14:paraId="281A5119" w14:textId="77777777" w:rsidR="0060166E" w:rsidRDefault="0060166E" w:rsidP="0060166E"/>
    <w:p w14:paraId="14A5F1FE" w14:textId="77777777" w:rsidR="0060166E" w:rsidRDefault="00691E41" w:rsidP="0060166E">
      <w:r>
        <w:rPr>
          <w:noProof/>
          <w:lang w:val="en-US"/>
        </w:rPr>
        <w:object w:dxaOrig="1440" w:dyaOrig="1440" w14:anchorId="5F1F2659">
          <v:shape id="_x0000_s1028" type="#_x0000_t75" style="position:absolute;margin-left:59.25pt;margin-top:11.15pt;width:121.45pt;height:128.7pt;z-index:-251656192;visibility:visible;mso-wrap-edited:f">
            <v:imagedata r:id="rId31" o:title=""/>
          </v:shape>
          <o:OLEObject Type="Embed" ProgID="Word.Picture.8" ShapeID="_x0000_s1028" DrawAspect="Content" ObjectID="_1695216538" r:id="rId32"/>
        </w:object>
      </w:r>
    </w:p>
    <w:p w14:paraId="3D4162CF" w14:textId="77777777" w:rsidR="0060166E" w:rsidRDefault="0060166E" w:rsidP="0060166E"/>
    <w:p w14:paraId="10786842" w14:textId="77777777" w:rsidR="0060166E" w:rsidRDefault="0060166E" w:rsidP="0060166E"/>
    <w:p w14:paraId="76446345" w14:textId="77777777" w:rsidR="0060166E" w:rsidRDefault="0060166E" w:rsidP="006016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48"/>
        <w:gridCol w:w="2160"/>
      </w:tblGrid>
      <w:tr w:rsidR="001233EA" w14:paraId="1F8F3B74" w14:textId="77777777" w:rsidTr="00011DD8">
        <w:trPr>
          <w:trHeight w:val="528"/>
        </w:trPr>
        <w:tc>
          <w:tcPr>
            <w:tcW w:w="3708" w:type="dxa"/>
            <w:gridSpan w:val="2"/>
          </w:tcPr>
          <w:p w14:paraId="38A15038" w14:textId="77777777" w:rsidR="001233EA" w:rsidRPr="006743ED" w:rsidRDefault="001233EA" w:rsidP="001233EA">
            <w:pPr>
              <w:framePr w:hSpace="180" w:wrap="notBeside" w:vAnchor="text" w:hAnchor="page" w:x="6003" w:y="97"/>
              <w:jc w:val="center"/>
              <w:rPr>
                <w:b/>
                <w:caps/>
                <w:color w:val="00558C"/>
                <w:sz w:val="20"/>
                <w:szCs w:val="20"/>
              </w:rPr>
            </w:pPr>
            <w:r w:rsidRPr="006743ED">
              <w:rPr>
                <w:b/>
                <w:color w:val="00558C"/>
                <w:sz w:val="20"/>
                <w:szCs w:val="20"/>
              </w:rPr>
              <w:t>Dimensions for a floating AtoN and both fixed and floating off shore structures (table 34bis Codes 3 and 31)</w:t>
            </w:r>
          </w:p>
        </w:tc>
      </w:tr>
      <w:tr w:rsidR="001233EA" w14:paraId="554527D3" w14:textId="77777777" w:rsidTr="00011DD8">
        <w:tc>
          <w:tcPr>
            <w:tcW w:w="1548" w:type="dxa"/>
          </w:tcPr>
          <w:p w14:paraId="54E89314" w14:textId="77777777" w:rsidR="001233EA" w:rsidRPr="00C23061" w:rsidRDefault="001233EA" w:rsidP="001233EA">
            <w:pPr>
              <w:framePr w:hSpace="180" w:wrap="notBeside" w:vAnchor="text" w:hAnchor="page" w:x="6003" w:y="97"/>
              <w:rPr>
                <w:sz w:val="20"/>
                <w:szCs w:val="20"/>
              </w:rPr>
            </w:pPr>
            <w:r w:rsidRPr="00C23061">
              <w:rPr>
                <w:sz w:val="20"/>
                <w:szCs w:val="20"/>
              </w:rPr>
              <w:t>A+B ≤ 2m</w:t>
            </w:r>
          </w:p>
        </w:tc>
        <w:tc>
          <w:tcPr>
            <w:tcW w:w="2160" w:type="dxa"/>
          </w:tcPr>
          <w:p w14:paraId="795F3A1B" w14:textId="77777777" w:rsidR="001233EA" w:rsidRPr="00C23061" w:rsidRDefault="001233EA" w:rsidP="001233EA">
            <w:pPr>
              <w:framePr w:hSpace="180" w:wrap="notBeside" w:vAnchor="text" w:hAnchor="page" w:x="6003" w:y="97"/>
              <w:rPr>
                <w:sz w:val="20"/>
                <w:szCs w:val="20"/>
              </w:rPr>
            </w:pPr>
            <w:r w:rsidRPr="00C23061">
              <w:rPr>
                <w:sz w:val="20"/>
                <w:szCs w:val="20"/>
              </w:rPr>
              <w:t>A=B=C=D=1</w:t>
            </w:r>
          </w:p>
        </w:tc>
      </w:tr>
      <w:tr w:rsidR="001233EA" w14:paraId="6D0C0800" w14:textId="77777777" w:rsidTr="00011DD8">
        <w:tc>
          <w:tcPr>
            <w:tcW w:w="1548" w:type="dxa"/>
            <w:vAlign w:val="center"/>
          </w:tcPr>
          <w:p w14:paraId="5915B9F8" w14:textId="77777777" w:rsidR="001233EA" w:rsidRPr="00C23061" w:rsidRDefault="001233EA" w:rsidP="001233EA">
            <w:pPr>
              <w:framePr w:hSpace="180" w:wrap="notBeside" w:vAnchor="text" w:hAnchor="page" w:x="6003" w:y="97"/>
              <w:rPr>
                <w:sz w:val="20"/>
                <w:szCs w:val="20"/>
              </w:rPr>
            </w:pPr>
            <w:r w:rsidRPr="00C23061">
              <w:rPr>
                <w:sz w:val="20"/>
                <w:szCs w:val="20"/>
              </w:rPr>
              <w:t>A+B &gt; 2m</w:t>
            </w:r>
          </w:p>
        </w:tc>
        <w:tc>
          <w:tcPr>
            <w:tcW w:w="2160" w:type="dxa"/>
          </w:tcPr>
          <w:p w14:paraId="318C43A6" w14:textId="77777777" w:rsidR="001233EA" w:rsidRPr="00C23061" w:rsidRDefault="001233EA" w:rsidP="001233EA">
            <w:pPr>
              <w:framePr w:hSpace="180" w:wrap="notBeside" w:vAnchor="text" w:hAnchor="page" w:x="6003" w:y="97"/>
              <w:rPr>
                <w:sz w:val="20"/>
                <w:szCs w:val="20"/>
              </w:rPr>
            </w:pPr>
            <w:r w:rsidRPr="00C23061">
              <w:rPr>
                <w:sz w:val="20"/>
                <w:szCs w:val="20"/>
              </w:rPr>
              <w:t>A=B=C=D&gt;1</w:t>
            </w:r>
          </w:p>
        </w:tc>
      </w:tr>
    </w:tbl>
    <w:p w14:paraId="019BD9E5" w14:textId="77777777" w:rsidR="0060166E" w:rsidRDefault="0060166E" w:rsidP="00290582">
      <w:pPr>
        <w:pStyle w:val="IALAHeading3"/>
        <w:tabs>
          <w:tab w:val="clear" w:pos="360"/>
        </w:tabs>
        <w:ind w:left="0" w:firstLine="0"/>
      </w:pPr>
    </w:p>
    <w:p w14:paraId="5302DD43" w14:textId="77777777" w:rsidR="0060166E" w:rsidRDefault="0060166E" w:rsidP="0060166E">
      <w:pPr>
        <w:pStyle w:val="BodyText"/>
      </w:pPr>
    </w:p>
    <w:p w14:paraId="2FEF4096" w14:textId="77777777" w:rsidR="0060166E" w:rsidRDefault="0060166E" w:rsidP="0060166E">
      <w:pPr>
        <w:pStyle w:val="BodyText"/>
      </w:pPr>
    </w:p>
    <w:p w14:paraId="088D995B" w14:textId="77777777" w:rsidR="0060166E" w:rsidRDefault="0060166E" w:rsidP="00C23061">
      <w:pPr>
        <w:pStyle w:val="Figurecaption"/>
      </w:pPr>
      <w:bookmarkStart w:id="99" w:name="_Toc296938557"/>
      <w:bookmarkStart w:id="100" w:name="_Toc532418734"/>
      <w:r>
        <w:t>Dimension/reference for position AtoN field</w:t>
      </w:r>
      <w:bookmarkEnd w:id="99"/>
      <w:bookmarkEnd w:id="100"/>
    </w:p>
    <w:p w14:paraId="3B40E9E3" w14:textId="77777777" w:rsidR="002268AA" w:rsidRDefault="002268AA" w:rsidP="002268AA"/>
    <w:p w14:paraId="44597B49" w14:textId="77777777" w:rsidR="00350B71" w:rsidRDefault="00350B71" w:rsidP="002268AA"/>
    <w:p w14:paraId="37DB86D9" w14:textId="77777777" w:rsidR="00350B71" w:rsidRDefault="00350B71" w:rsidP="002268AA"/>
    <w:p w14:paraId="7BD0F8D0" w14:textId="77777777" w:rsidR="00350B71" w:rsidRDefault="00350B71" w:rsidP="002268AA"/>
    <w:p w14:paraId="1AE6366E" w14:textId="77777777" w:rsidR="00350B71" w:rsidRDefault="00350B71" w:rsidP="002268AA"/>
    <w:p w14:paraId="0CC2DEF9" w14:textId="77777777" w:rsidR="00350B71" w:rsidRDefault="00350B71" w:rsidP="002268AA"/>
    <w:p w14:paraId="2AF0B519" w14:textId="77777777" w:rsidR="00350B71" w:rsidRDefault="00350B71" w:rsidP="002268AA"/>
    <w:p w14:paraId="6F605439" w14:textId="77777777" w:rsidR="00350B71" w:rsidRDefault="00350B71" w:rsidP="002268AA"/>
    <w:p w14:paraId="5D8C0E3C" w14:textId="77777777" w:rsidR="00350B71" w:rsidRDefault="00350B71" w:rsidP="002268AA"/>
    <w:p w14:paraId="610AF3A1" w14:textId="77777777" w:rsidR="00350B71" w:rsidRDefault="00350B71" w:rsidP="002268AA"/>
    <w:p w14:paraId="7C314D8A" w14:textId="77777777" w:rsidR="00350B71" w:rsidRDefault="00350B71" w:rsidP="002268AA"/>
    <w:p w14:paraId="0A78901C" w14:textId="77777777" w:rsidR="00350B71" w:rsidRDefault="00350B71" w:rsidP="002268AA"/>
    <w:p w14:paraId="4E3D4814" w14:textId="77777777" w:rsidR="00350B71" w:rsidRDefault="00350B71" w:rsidP="002268AA"/>
    <w:p w14:paraId="2003132A" w14:textId="77777777" w:rsidR="00350B71" w:rsidRDefault="00350B71" w:rsidP="002268AA"/>
    <w:p w14:paraId="3102FB50" w14:textId="77777777" w:rsidR="00350B71" w:rsidRDefault="00350B71" w:rsidP="002268AA"/>
    <w:p w14:paraId="5A7009B9" w14:textId="77777777" w:rsidR="00350B71" w:rsidRDefault="00350B71" w:rsidP="002268AA"/>
    <w:p w14:paraId="1731D9FF" w14:textId="77777777" w:rsidR="00350B71" w:rsidRDefault="00350B71" w:rsidP="002268AA"/>
    <w:p w14:paraId="6E84D2AB" w14:textId="77777777" w:rsidR="00350B71" w:rsidRPr="002268AA" w:rsidRDefault="00350B71" w:rsidP="002268AA"/>
    <w:p w14:paraId="7892CB73" w14:textId="77777777" w:rsidR="0060166E" w:rsidRDefault="0060166E" w:rsidP="00EF3E65">
      <w:pPr>
        <w:pStyle w:val="Heading3"/>
      </w:pPr>
      <w:bookmarkStart w:id="101" w:name="_Toc296938539"/>
      <w:bookmarkStart w:id="102" w:name="_Toc59531960"/>
      <w:r>
        <w:t xml:space="preserve">AtoN </w:t>
      </w:r>
      <w:r w:rsidRPr="00EF3E65">
        <w:t>Status</w:t>
      </w:r>
      <w:r>
        <w:t xml:space="preserve"> Bits</w:t>
      </w:r>
      <w:bookmarkEnd w:id="101"/>
      <w:bookmarkEnd w:id="102"/>
    </w:p>
    <w:p w14:paraId="3293F92F" w14:textId="77777777" w:rsidR="0060166E" w:rsidRDefault="0060166E" w:rsidP="0060166E">
      <w:pPr>
        <w:pStyle w:val="BodyText"/>
      </w:pPr>
      <w:r>
        <w:t>The diagram below represe</w:t>
      </w:r>
      <w:r w:rsidR="00DB30EF">
        <w:t xml:space="preserve">nts the recommended use of </w:t>
      </w:r>
      <w:r w:rsidR="00DB30EF" w:rsidRPr="00F23CC1">
        <w:t xml:space="preserve">AtoN </w:t>
      </w:r>
      <w:r w:rsidR="00DB30EF" w:rsidRPr="00321E4B">
        <w:t>component status</w:t>
      </w:r>
      <w:r w:rsidR="00F23CC1" w:rsidRPr="00321E4B">
        <w:t>,</w:t>
      </w:r>
      <w:r w:rsidR="00DB30EF" w:rsidRPr="00321E4B">
        <w:t>Mobile AtoN status and direction</w:t>
      </w:r>
      <w:r w:rsidRPr="00321E4B">
        <w:t xml:space="preserve"> bits.</w:t>
      </w:r>
    </w:p>
    <w:p w14:paraId="71CB4408" w14:textId="77777777" w:rsidR="00513345" w:rsidRDefault="00513345" w:rsidP="00513345">
      <w:pPr>
        <w:tabs>
          <w:tab w:val="left" w:pos="851"/>
        </w:tabs>
        <w:spacing w:line="240" w:lineRule="auto"/>
        <w:rPr>
          <w:rFonts w:ascii="Calibri" w:eastAsia="Times New Roman" w:hAnsi="Calibri" w:cs="Times New Roman"/>
          <w:sz w:val="56"/>
          <w:szCs w:val="56"/>
        </w:rPr>
      </w:pPr>
    </w:p>
    <w:p w14:paraId="1DFDDD72" w14:textId="77777777" w:rsidR="00513345" w:rsidRPr="000548D5" w:rsidRDefault="00513345" w:rsidP="00513345">
      <w:pPr>
        <w:tabs>
          <w:tab w:val="left" w:pos="851"/>
        </w:tabs>
        <w:spacing w:line="240" w:lineRule="auto"/>
        <w:rPr>
          <w:rFonts w:ascii="Calibri" w:eastAsia="Times New Roman" w:hAnsi="Calibri" w:cs="Times New Roman"/>
          <w:sz w:val="56"/>
          <w:szCs w:val="56"/>
        </w:rPr>
      </w:pPr>
      <w:r w:rsidRPr="000548D5">
        <w:rPr>
          <w:rFonts w:ascii="Calibri" w:eastAsia="Times New Roman" w:hAnsi="Calibri" w:cs="Times New Roman"/>
          <w:sz w:val="56"/>
          <w:szCs w:val="56"/>
        </w:rPr>
        <w:t>111    XX    XX     X</w:t>
      </w:r>
    </w:p>
    <w:p w14:paraId="2F251FAE" w14:textId="77777777" w:rsidR="00513345" w:rsidRPr="00321E4B" w:rsidRDefault="00513345" w:rsidP="00513345">
      <w:pPr>
        <w:tabs>
          <w:tab w:val="left" w:pos="851"/>
        </w:tabs>
        <w:spacing w:line="240" w:lineRule="auto"/>
        <w:rPr>
          <w:rFonts w:ascii="Calibri" w:eastAsia="Times New Roman" w:hAnsi="Calibri" w:cs="Times New Roman"/>
          <w:sz w:val="56"/>
          <w:szCs w:val="56"/>
        </w:rPr>
      </w:pPr>
      <w:r w:rsidRPr="00321E4B">
        <w:rPr>
          <w:rFonts w:ascii="Calibri" w:eastAsia="Times New Roman" w:hAnsi="Calibri" w:cs="Times New Roman"/>
          <w:noProof/>
          <w:sz w:val="56"/>
          <w:szCs w:val="56"/>
          <w:lang w:val="nb-NO" w:eastAsia="nb-NO"/>
        </w:rPr>
        <w:drawing>
          <wp:inline distT="0" distB="0" distL="0" distR="0" wp14:anchorId="490F17B9" wp14:editId="630DE38E">
            <wp:extent cx="718820" cy="1078230"/>
            <wp:effectExtent l="0" t="0" r="5080" b="762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18820" cy="1078230"/>
                    </a:xfrm>
                    <a:prstGeom prst="rect">
                      <a:avLst/>
                    </a:prstGeom>
                    <a:noFill/>
                    <a:ln>
                      <a:noFill/>
                    </a:ln>
                  </pic:spPr>
                </pic:pic>
              </a:graphicData>
            </a:graphic>
          </wp:inline>
        </w:drawing>
      </w:r>
      <w:r w:rsidRPr="00321E4B">
        <w:rPr>
          <w:rFonts w:ascii="Calibri" w:eastAsia="Times New Roman" w:hAnsi="Calibri" w:cs="Times New Roman"/>
          <w:noProof/>
          <w:sz w:val="56"/>
          <w:szCs w:val="56"/>
          <w:lang w:val="nb-NO" w:eastAsia="nb-NO"/>
        </w:rPr>
        <w:drawing>
          <wp:inline distT="0" distB="0" distL="0" distR="0" wp14:anchorId="26DFA624" wp14:editId="6CF5679A">
            <wp:extent cx="718820" cy="1078230"/>
            <wp:effectExtent l="0" t="0" r="5080" b="762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18820" cy="1078230"/>
                    </a:xfrm>
                    <a:prstGeom prst="rect">
                      <a:avLst/>
                    </a:prstGeom>
                    <a:noFill/>
                    <a:ln>
                      <a:noFill/>
                    </a:ln>
                  </pic:spPr>
                </pic:pic>
              </a:graphicData>
            </a:graphic>
          </wp:inline>
        </w:drawing>
      </w:r>
      <w:r w:rsidRPr="00321E4B">
        <w:rPr>
          <w:rFonts w:ascii="Calibri" w:eastAsia="Times New Roman" w:hAnsi="Calibri" w:cs="Times New Roman"/>
          <w:noProof/>
          <w:sz w:val="56"/>
          <w:szCs w:val="56"/>
          <w:lang w:val="nb-NO" w:eastAsia="nb-NO"/>
        </w:rPr>
        <w:drawing>
          <wp:inline distT="0" distB="0" distL="0" distR="0" wp14:anchorId="1D946573" wp14:editId="6104B2D5">
            <wp:extent cx="718820" cy="1078230"/>
            <wp:effectExtent l="0" t="0" r="5080" b="762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18820" cy="1078230"/>
                    </a:xfrm>
                    <a:prstGeom prst="rect">
                      <a:avLst/>
                    </a:prstGeom>
                    <a:noFill/>
                    <a:ln>
                      <a:noFill/>
                    </a:ln>
                  </pic:spPr>
                </pic:pic>
              </a:graphicData>
            </a:graphic>
          </wp:inline>
        </w:drawing>
      </w:r>
      <w:r w:rsidRPr="00321E4B">
        <w:rPr>
          <w:rFonts w:ascii="Calibri" w:eastAsia="Times New Roman" w:hAnsi="Calibri" w:cs="Times New Roman"/>
          <w:noProof/>
          <w:sz w:val="56"/>
          <w:szCs w:val="56"/>
          <w:lang w:val="nb-NO" w:eastAsia="nb-NO"/>
        </w:rPr>
        <w:drawing>
          <wp:inline distT="0" distB="0" distL="0" distR="0" wp14:anchorId="0C4D8F37" wp14:editId="167BF1CC">
            <wp:extent cx="718820" cy="1078230"/>
            <wp:effectExtent l="0" t="0" r="508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18820" cy="1078230"/>
                    </a:xfrm>
                    <a:prstGeom prst="rect">
                      <a:avLst/>
                    </a:prstGeom>
                    <a:noFill/>
                    <a:ln>
                      <a:noFill/>
                    </a:ln>
                  </pic:spPr>
                </pic:pic>
              </a:graphicData>
            </a:graphic>
          </wp:inline>
        </w:drawing>
      </w:r>
    </w:p>
    <w:p w14:paraId="3E3D11B4"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bl>
      <w:tblPr>
        <w:tblStyle w:val="TableGrid"/>
        <w:tblW w:w="0" w:type="auto"/>
        <w:tblLook w:val="04A0" w:firstRow="1" w:lastRow="0" w:firstColumn="1" w:lastColumn="0" w:noHBand="0" w:noVBand="1"/>
      </w:tblPr>
      <w:tblGrid>
        <w:gridCol w:w="2448"/>
        <w:gridCol w:w="2630"/>
        <w:gridCol w:w="2618"/>
        <w:gridCol w:w="2499"/>
      </w:tblGrid>
      <w:tr w:rsidR="00513345" w:rsidRPr="00513345" w14:paraId="05A65A5E" w14:textId="77777777" w:rsidTr="00DB30EF">
        <w:tc>
          <w:tcPr>
            <w:tcW w:w="10195" w:type="dxa"/>
            <w:gridSpan w:val="4"/>
          </w:tcPr>
          <w:p w14:paraId="47DD08C5" w14:textId="77777777" w:rsidR="00513345" w:rsidRPr="00513345" w:rsidRDefault="00513345" w:rsidP="00513345">
            <w:pPr>
              <w:tabs>
                <w:tab w:val="left" w:pos="851"/>
              </w:tabs>
              <w:spacing w:line="240" w:lineRule="auto"/>
              <w:jc w:val="center"/>
              <w:rPr>
                <w:rFonts w:ascii="Calibri" w:eastAsia="Times New Roman" w:hAnsi="Calibri" w:cs="Times New Roman"/>
                <w:sz w:val="32"/>
                <w:szCs w:val="32"/>
              </w:rPr>
            </w:pPr>
            <w:r w:rsidRPr="000548D5">
              <w:rPr>
                <w:rFonts w:ascii="Calibri" w:eastAsia="Times New Roman" w:hAnsi="Calibri" w:cs="Times New Roman"/>
                <w:b/>
                <w:sz w:val="24"/>
                <w:szCs w:val="24"/>
              </w:rPr>
              <w:t>Ato</w:t>
            </w:r>
            <w:r w:rsidR="000548D5">
              <w:rPr>
                <w:rFonts w:ascii="Calibri" w:eastAsia="Times New Roman" w:hAnsi="Calibri" w:cs="Times New Roman"/>
                <w:b/>
                <w:sz w:val="24"/>
                <w:szCs w:val="24"/>
              </w:rPr>
              <w:t>N</w:t>
            </w:r>
            <w:r w:rsidRPr="000548D5">
              <w:rPr>
                <w:rFonts w:ascii="Calibri" w:eastAsia="Times New Roman" w:hAnsi="Calibri" w:cs="Times New Roman"/>
                <w:b/>
                <w:sz w:val="24"/>
                <w:szCs w:val="24"/>
              </w:rPr>
              <w:t xml:space="preserve"> light, RACON and health status 8 bits format</w:t>
            </w:r>
            <w:r w:rsidRPr="00513345">
              <w:rPr>
                <w:rFonts w:ascii="Calibri" w:eastAsia="Times New Roman" w:hAnsi="Calibri" w:cs="Times New Roman"/>
                <w:sz w:val="32"/>
                <w:szCs w:val="32"/>
              </w:rPr>
              <w:t xml:space="preserve"> : 111 XX XX X</w:t>
            </w:r>
          </w:p>
        </w:tc>
      </w:tr>
      <w:tr w:rsidR="00513345" w:rsidRPr="00513345" w14:paraId="327C8F9E" w14:textId="77777777" w:rsidTr="00DB30EF">
        <w:tc>
          <w:tcPr>
            <w:tcW w:w="2448" w:type="dxa"/>
          </w:tcPr>
          <w:p w14:paraId="59E571BB" w14:textId="77777777" w:rsidR="00513345" w:rsidRPr="00513345" w:rsidRDefault="00513345" w:rsidP="00513345">
            <w:pPr>
              <w:tabs>
                <w:tab w:val="left" w:pos="851"/>
              </w:tabs>
              <w:spacing w:line="240" w:lineRule="auto"/>
              <w:rPr>
                <w:rFonts w:ascii="Calibri" w:eastAsia="Times New Roman" w:hAnsi="Calibri" w:cs="Times New Roman"/>
                <w:b/>
                <w:sz w:val="22"/>
                <w:szCs w:val="20"/>
              </w:rPr>
            </w:pPr>
            <w:r w:rsidRPr="00513345">
              <w:rPr>
                <w:rFonts w:ascii="Calibri" w:eastAsia="Times New Roman" w:hAnsi="Calibri" w:cs="Times New Roman"/>
                <w:b/>
                <w:sz w:val="22"/>
                <w:szCs w:val="20"/>
              </w:rPr>
              <w:t>Page id</w:t>
            </w:r>
          </w:p>
        </w:tc>
        <w:tc>
          <w:tcPr>
            <w:tcW w:w="2630" w:type="dxa"/>
          </w:tcPr>
          <w:p w14:paraId="52490BDE" w14:textId="77777777" w:rsidR="00513345" w:rsidRPr="00513345" w:rsidRDefault="00513345" w:rsidP="00513345">
            <w:pPr>
              <w:tabs>
                <w:tab w:val="left" w:pos="851"/>
              </w:tabs>
              <w:spacing w:line="240" w:lineRule="auto"/>
              <w:rPr>
                <w:rFonts w:ascii="Calibri" w:eastAsia="Times New Roman" w:hAnsi="Calibri" w:cs="Times New Roman"/>
                <w:b/>
                <w:sz w:val="22"/>
                <w:szCs w:val="20"/>
              </w:rPr>
            </w:pPr>
            <w:r w:rsidRPr="00513345">
              <w:rPr>
                <w:rFonts w:ascii="Calibri" w:eastAsia="Times New Roman" w:hAnsi="Calibri" w:cs="Times New Roman"/>
                <w:b/>
                <w:sz w:val="22"/>
                <w:szCs w:val="20"/>
              </w:rPr>
              <w:t>RACON Status</w:t>
            </w:r>
          </w:p>
        </w:tc>
        <w:tc>
          <w:tcPr>
            <w:tcW w:w="2618" w:type="dxa"/>
          </w:tcPr>
          <w:p w14:paraId="575923EE" w14:textId="77777777" w:rsidR="00513345" w:rsidRPr="00513345" w:rsidRDefault="00513345" w:rsidP="00513345">
            <w:pPr>
              <w:tabs>
                <w:tab w:val="left" w:pos="851"/>
              </w:tabs>
              <w:spacing w:line="240" w:lineRule="auto"/>
              <w:rPr>
                <w:rFonts w:ascii="Calibri" w:eastAsia="Times New Roman" w:hAnsi="Calibri" w:cs="Times New Roman"/>
                <w:b/>
                <w:sz w:val="22"/>
                <w:szCs w:val="20"/>
              </w:rPr>
            </w:pPr>
            <w:r w:rsidRPr="00513345">
              <w:rPr>
                <w:rFonts w:ascii="Calibri" w:eastAsia="Times New Roman" w:hAnsi="Calibri" w:cs="Times New Roman"/>
                <w:b/>
                <w:sz w:val="22"/>
                <w:szCs w:val="20"/>
              </w:rPr>
              <w:t>Light Status</w:t>
            </w:r>
          </w:p>
        </w:tc>
        <w:tc>
          <w:tcPr>
            <w:tcW w:w="2499" w:type="dxa"/>
          </w:tcPr>
          <w:p w14:paraId="11C44AF7" w14:textId="77777777" w:rsidR="00513345" w:rsidRPr="00513345" w:rsidRDefault="00513345" w:rsidP="00513345">
            <w:pPr>
              <w:tabs>
                <w:tab w:val="left" w:pos="851"/>
              </w:tabs>
              <w:spacing w:line="240" w:lineRule="auto"/>
              <w:rPr>
                <w:rFonts w:ascii="Calibri" w:eastAsia="Times New Roman" w:hAnsi="Calibri" w:cs="Times New Roman"/>
                <w:b/>
                <w:sz w:val="22"/>
                <w:szCs w:val="20"/>
              </w:rPr>
            </w:pPr>
            <w:r w:rsidRPr="00513345">
              <w:rPr>
                <w:rFonts w:ascii="Calibri" w:eastAsia="Times New Roman" w:hAnsi="Calibri" w:cs="Times New Roman"/>
                <w:b/>
                <w:sz w:val="22"/>
                <w:szCs w:val="20"/>
              </w:rPr>
              <w:t>Health Status</w:t>
            </w:r>
          </w:p>
        </w:tc>
      </w:tr>
      <w:tr w:rsidR="00513345" w:rsidRPr="00513345" w14:paraId="6D63ACEF" w14:textId="77777777" w:rsidTr="00DB30EF">
        <w:tc>
          <w:tcPr>
            <w:tcW w:w="2448" w:type="dxa"/>
          </w:tcPr>
          <w:p w14:paraId="6F9E687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111</w:t>
            </w:r>
          </w:p>
        </w:tc>
        <w:tc>
          <w:tcPr>
            <w:tcW w:w="2630" w:type="dxa"/>
          </w:tcPr>
          <w:p w14:paraId="2B1B067C"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00 = No RACON installed</w:t>
            </w:r>
          </w:p>
        </w:tc>
        <w:tc>
          <w:tcPr>
            <w:tcW w:w="2618" w:type="dxa"/>
          </w:tcPr>
          <w:p w14:paraId="46D487C2"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00 = No light or no monitoring</w:t>
            </w:r>
          </w:p>
        </w:tc>
        <w:tc>
          <w:tcPr>
            <w:tcW w:w="2499" w:type="dxa"/>
          </w:tcPr>
          <w:p w14:paraId="6268E69B"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 = Good Health</w:t>
            </w:r>
          </w:p>
        </w:tc>
      </w:tr>
      <w:tr w:rsidR="00513345" w:rsidRPr="00513345" w14:paraId="699F3D1D" w14:textId="77777777" w:rsidTr="00DB30EF">
        <w:tc>
          <w:tcPr>
            <w:tcW w:w="2448" w:type="dxa"/>
          </w:tcPr>
          <w:p w14:paraId="23EE4ADB"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2630" w:type="dxa"/>
          </w:tcPr>
          <w:p w14:paraId="07BA7B1E"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 xml:space="preserve">01 = RACON installed but not monitored </w:t>
            </w:r>
          </w:p>
        </w:tc>
        <w:tc>
          <w:tcPr>
            <w:tcW w:w="2618" w:type="dxa"/>
          </w:tcPr>
          <w:p w14:paraId="1811F349"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01 = Light ON</w:t>
            </w:r>
          </w:p>
        </w:tc>
        <w:tc>
          <w:tcPr>
            <w:tcW w:w="2499" w:type="dxa"/>
          </w:tcPr>
          <w:p w14:paraId="03AEF2A4"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 = Alarm</w:t>
            </w:r>
          </w:p>
        </w:tc>
      </w:tr>
      <w:tr w:rsidR="00513345" w:rsidRPr="00513345" w14:paraId="7B96BAE6" w14:textId="77777777" w:rsidTr="00DB30EF">
        <w:tc>
          <w:tcPr>
            <w:tcW w:w="2448" w:type="dxa"/>
          </w:tcPr>
          <w:p w14:paraId="1CF882F0"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2630" w:type="dxa"/>
          </w:tcPr>
          <w:p w14:paraId="04C3FF44"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10 = RACON operational</w:t>
            </w:r>
          </w:p>
        </w:tc>
        <w:tc>
          <w:tcPr>
            <w:tcW w:w="2618" w:type="dxa"/>
          </w:tcPr>
          <w:p w14:paraId="6E249184"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10 = Light OFF</w:t>
            </w:r>
          </w:p>
        </w:tc>
        <w:tc>
          <w:tcPr>
            <w:tcW w:w="2499" w:type="dxa"/>
          </w:tcPr>
          <w:p w14:paraId="0BEF6F8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F23CC1" w14:paraId="1AB24DFA" w14:textId="77777777" w:rsidTr="00DB30EF">
        <w:tc>
          <w:tcPr>
            <w:tcW w:w="2448" w:type="dxa"/>
          </w:tcPr>
          <w:p w14:paraId="608D0B7B"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2630" w:type="dxa"/>
          </w:tcPr>
          <w:p w14:paraId="1DFE4653" w14:textId="77777777" w:rsidR="00513345" w:rsidRPr="00F23CC1" w:rsidRDefault="00513345" w:rsidP="00513345">
            <w:pPr>
              <w:tabs>
                <w:tab w:val="left" w:pos="851"/>
              </w:tabs>
              <w:spacing w:line="240" w:lineRule="auto"/>
              <w:rPr>
                <w:rFonts w:ascii="Calibri" w:eastAsia="Times New Roman" w:hAnsi="Calibri" w:cs="Times New Roman"/>
                <w:sz w:val="22"/>
                <w:szCs w:val="20"/>
              </w:rPr>
            </w:pPr>
            <w:r w:rsidRPr="00F23CC1">
              <w:rPr>
                <w:rFonts w:ascii="Calibri" w:eastAsia="Times New Roman" w:hAnsi="Calibri" w:cs="Times New Roman"/>
                <w:sz w:val="22"/>
                <w:szCs w:val="20"/>
              </w:rPr>
              <w:t>11 = RACON Error</w:t>
            </w:r>
          </w:p>
        </w:tc>
        <w:tc>
          <w:tcPr>
            <w:tcW w:w="2618" w:type="dxa"/>
          </w:tcPr>
          <w:p w14:paraId="3EDCB36C" w14:textId="77777777" w:rsidR="00513345" w:rsidRPr="008D2313" w:rsidRDefault="00513345" w:rsidP="00513345">
            <w:pPr>
              <w:tabs>
                <w:tab w:val="left" w:pos="851"/>
              </w:tabs>
              <w:spacing w:line="240" w:lineRule="auto"/>
              <w:rPr>
                <w:rFonts w:ascii="Calibri" w:eastAsia="Times New Roman" w:hAnsi="Calibri" w:cs="Times New Roman"/>
                <w:sz w:val="22"/>
                <w:szCs w:val="20"/>
              </w:rPr>
            </w:pPr>
            <w:r w:rsidRPr="008D2313">
              <w:rPr>
                <w:rFonts w:ascii="Calibri" w:eastAsia="Times New Roman" w:hAnsi="Calibri" w:cs="Times New Roman"/>
                <w:sz w:val="22"/>
                <w:szCs w:val="20"/>
              </w:rPr>
              <w:t>11 = Light fail or at reduced range</w:t>
            </w:r>
          </w:p>
        </w:tc>
        <w:tc>
          <w:tcPr>
            <w:tcW w:w="2499" w:type="dxa"/>
          </w:tcPr>
          <w:p w14:paraId="33DC04D6" w14:textId="77777777" w:rsidR="00513345" w:rsidRPr="008D2313" w:rsidRDefault="00513345" w:rsidP="00513345">
            <w:pPr>
              <w:tabs>
                <w:tab w:val="left" w:pos="851"/>
              </w:tabs>
              <w:spacing w:line="240" w:lineRule="auto"/>
              <w:rPr>
                <w:rFonts w:ascii="Calibri" w:eastAsia="Times New Roman" w:hAnsi="Calibri" w:cs="Times New Roman"/>
                <w:sz w:val="22"/>
                <w:szCs w:val="20"/>
              </w:rPr>
            </w:pPr>
          </w:p>
        </w:tc>
      </w:tr>
    </w:tbl>
    <w:p w14:paraId="45662731" w14:textId="77777777" w:rsidR="00DB30EF" w:rsidRPr="000548D5" w:rsidRDefault="00DB30EF" w:rsidP="00DB30EF">
      <w:pPr>
        <w:pStyle w:val="Figurecaption"/>
      </w:pPr>
      <w:r w:rsidRPr="00F23CC1">
        <w:t xml:space="preserve">Recommended use of status bits </w:t>
      </w:r>
      <w:r w:rsidRPr="000548D5">
        <w:t>(light, racon and health)</w:t>
      </w:r>
    </w:p>
    <w:p w14:paraId="7AFA658E" w14:textId="77777777" w:rsidR="00DB30EF" w:rsidRDefault="00DB30EF" w:rsidP="00DB30EF">
      <w:pPr>
        <w:pStyle w:val="BodyText"/>
      </w:pPr>
      <w:r>
        <w:t>These bits shall be employed as follows:</w:t>
      </w:r>
    </w:p>
    <w:p w14:paraId="7316E1DB" w14:textId="77777777" w:rsidR="00DB30EF" w:rsidRDefault="00DB30EF" w:rsidP="00DB30EF">
      <w:pPr>
        <w:pStyle w:val="BodyText"/>
      </w:pPr>
      <w:r>
        <w:t>The first three bits shall be used to define a Page ID.  The Page ID can range from 0 to 7, allowing 8 pages.  The first page (page 0) is not used for the Regional/International application and is defined as the default ‘not used’ condition in Recommendation ITU-R M.1371.  Page 7 (binary 111) is defined above. Pages 1 to 6 are reserved for future use.  The future use is envisaged as being for monitoring of AtoN parameters such as voltages, currents, temperatures, etc.</w:t>
      </w:r>
    </w:p>
    <w:p w14:paraId="4FE396B4" w14:textId="77777777" w:rsidR="00DB30EF" w:rsidRDefault="00DB30EF" w:rsidP="00DB30EF">
      <w:pPr>
        <w:pStyle w:val="BodyText"/>
      </w:pPr>
      <w:r>
        <w:t>Page 7 shall be implemented in all types of AIS AtoN Stations.  The final 5 data bits are defined as in the diagram above.</w:t>
      </w:r>
    </w:p>
    <w:p w14:paraId="691952E0" w14:textId="77777777" w:rsidR="00DB30EF" w:rsidRPr="006743ED" w:rsidRDefault="00DB30EF" w:rsidP="00DB30EF">
      <w:pPr>
        <w:pStyle w:val="BodyText"/>
        <w:rPr>
          <w:bCs/>
          <w:sz w:val="24"/>
          <w:szCs w:val="24"/>
        </w:rPr>
      </w:pPr>
      <w:r w:rsidRPr="006743ED">
        <w:rPr>
          <w:bCs/>
          <w:sz w:val="24"/>
          <w:szCs w:val="24"/>
        </w:rPr>
        <w:t>NOTE</w:t>
      </w:r>
    </w:p>
    <w:p w14:paraId="0B8D5344" w14:textId="77777777" w:rsidR="00DB30EF" w:rsidRPr="00EF3E65" w:rsidRDefault="00DB30EF" w:rsidP="00DB30EF">
      <w:pPr>
        <w:pStyle w:val="List1"/>
        <w:numPr>
          <w:ilvl w:val="0"/>
          <w:numId w:val="40"/>
        </w:numPr>
      </w:pPr>
      <w:r w:rsidRPr="00EF3E65">
        <w:t>Manufacturer’s default setting for the eight AtoN Status bits of Message 21 should be all zeros.</w:t>
      </w:r>
    </w:p>
    <w:p w14:paraId="47BFFCCB" w14:textId="77777777" w:rsidR="00DB30EF" w:rsidRPr="00EF3E65" w:rsidRDefault="00DB30EF" w:rsidP="00DB30EF">
      <w:pPr>
        <w:pStyle w:val="List1"/>
      </w:pPr>
      <w:r w:rsidRPr="00EF3E65">
        <w:t xml:space="preserve">One bit is used for </w:t>
      </w:r>
      <w:r w:rsidRPr="000548D5">
        <w:t xml:space="preserve">alerting the </w:t>
      </w:r>
      <w:r w:rsidR="00BE0C65" w:rsidRPr="000548D5">
        <w:t xml:space="preserve">national </w:t>
      </w:r>
      <w:r w:rsidRPr="000548D5">
        <w:t>competent</w:t>
      </w:r>
      <w:r w:rsidRPr="00EF3E65">
        <w:t xml:space="preserve"> authority that there is a problem at the AIS AtoN Station.  This allows a competent authority to avoid using Message 6, if there is pressure on VDL slots, while still receiving some monitoring information every time Message 21 is sent by the AIS AtoN Station.</w:t>
      </w:r>
    </w:p>
    <w:p w14:paraId="2B51CE37" w14:textId="77777777" w:rsidR="00DB30EF" w:rsidRPr="00EF3E65" w:rsidRDefault="00DB30EF" w:rsidP="00DB30EF">
      <w:pPr>
        <w:pStyle w:val="List1"/>
      </w:pPr>
      <w:r w:rsidRPr="00EF3E65">
        <w:t>Health flag alarm should be set to 1 to indicate a fault in or failure of the AtoN system or AIS AtoN station, at this location.  Further indication of the fault or failure detail can be achieved by use of additional pages within the eight AtoN Status bits or addressed binary Message 6.</w:t>
      </w:r>
    </w:p>
    <w:p w14:paraId="7C60DEFB" w14:textId="77777777" w:rsidR="00DB30EF" w:rsidRPr="00EF3E65" w:rsidRDefault="00DB30EF" w:rsidP="00DB30EF">
      <w:pPr>
        <w:pStyle w:val="List1"/>
      </w:pPr>
      <w:r w:rsidRPr="00EF3E65">
        <w:t>By using only page 7 there is no need to toggle through the messages, only Message Id 7 has to be read thus allowing an immediate filtering.</w:t>
      </w:r>
    </w:p>
    <w:p w14:paraId="2B573C92" w14:textId="77777777" w:rsidR="00DB30EF" w:rsidRPr="003D67F8" w:rsidRDefault="00DB30EF" w:rsidP="00DB30EF">
      <w:pPr>
        <w:pStyle w:val="List1"/>
      </w:pPr>
      <w:r w:rsidRPr="00EF3E65">
        <w:t>Main Light Status - F</w:t>
      </w:r>
      <w:r w:rsidRPr="003D67F8">
        <w:t>or the main light, a fai</w:t>
      </w:r>
      <w:r>
        <w:t>l,</w:t>
      </w:r>
      <w:r w:rsidRPr="003D67F8">
        <w:t xml:space="preserve"> is a situation where:</w:t>
      </w:r>
    </w:p>
    <w:p w14:paraId="4CBB6A68" w14:textId="77777777" w:rsidR="00DB30EF" w:rsidRDefault="00DB30EF" w:rsidP="00DB30EF">
      <w:pPr>
        <w:pStyle w:val="Lista"/>
      </w:pPr>
      <w:r>
        <w:t>The light is off when it should be on.</w:t>
      </w:r>
    </w:p>
    <w:p w14:paraId="4CEDE88E" w14:textId="77777777" w:rsidR="00DB30EF" w:rsidRDefault="00DB30EF" w:rsidP="00DB30EF">
      <w:pPr>
        <w:pStyle w:val="Lista"/>
      </w:pPr>
      <w:r>
        <w:t>The flash character is incorrect (e.g., an optic drive failure).</w:t>
      </w:r>
    </w:p>
    <w:p w14:paraId="5DFF6215" w14:textId="77777777" w:rsidR="00DB30EF" w:rsidRDefault="00DB30EF" w:rsidP="00DB30EF">
      <w:pPr>
        <w:pStyle w:val="Lista"/>
      </w:pPr>
      <w:r>
        <w:t>The ‘Main light fail’ may be set if the main light is operating at a reduced range (e.g., running on emergency, lower range, lanterns).</w:t>
      </w:r>
    </w:p>
    <w:p w14:paraId="296298F2" w14:textId="77777777" w:rsidR="00DB30EF" w:rsidRPr="003D67F8" w:rsidRDefault="00DB30EF" w:rsidP="00DB30EF">
      <w:pPr>
        <w:pStyle w:val="List1"/>
      </w:pPr>
      <w:r w:rsidRPr="003D67F8">
        <w:t xml:space="preserve">Racon Status - For the Racon, a fail is a situation where the Racon unit signals a failure from an on-board built-in integrity test (BIIT). </w:t>
      </w:r>
      <w:r>
        <w:t xml:space="preserve"> </w:t>
      </w:r>
      <w:r w:rsidRPr="003D67F8">
        <w:t>It may also signif</w:t>
      </w:r>
      <w:r>
        <w:t>y a power failure for the Racon;</w:t>
      </w:r>
    </w:p>
    <w:p w14:paraId="4692432C" w14:textId="77777777" w:rsidR="00DB30EF" w:rsidRPr="009921A1" w:rsidRDefault="00DB30EF" w:rsidP="00DB30EF">
      <w:pPr>
        <w:pStyle w:val="List1"/>
      </w:pPr>
      <w:r w:rsidRPr="009921A1">
        <w:t>AtoN Alarm Flag</w:t>
      </w:r>
      <w:r>
        <w:t>:</w:t>
      </w:r>
    </w:p>
    <w:p w14:paraId="7427BEDB" w14:textId="77777777" w:rsidR="00DB30EF" w:rsidRPr="003D67F8" w:rsidRDefault="00DB30EF" w:rsidP="00DB30EF">
      <w:pPr>
        <w:pStyle w:val="Lista"/>
        <w:numPr>
          <w:ilvl w:val="1"/>
          <w:numId w:val="41"/>
        </w:numPr>
      </w:pPr>
      <w:r>
        <w:t>The AtoN Alarm flag is un-set when all the AtoN devices are working correctly and the mariner should be able to use the AtoN as expected.</w:t>
      </w:r>
    </w:p>
    <w:p w14:paraId="33D1C987" w14:textId="77777777" w:rsidR="00DB30EF" w:rsidRPr="003D67F8" w:rsidRDefault="00DB30EF" w:rsidP="00DB30EF">
      <w:pPr>
        <w:pStyle w:val="Lista"/>
      </w:pPr>
      <w:r>
        <w:t>The AtoN Alarm flag is set when any AtoN device has a failure or is not working as expected.  For example, if a sector light has failed, this should set the flag.  If either the Racon of the main light has failed (or operating at reduced range in the case of the light), then this will also set the flag as well as the correct bit settings in the racon / main light bits.  This allows a very simple indication of a problem on the AtoN without needing to decode the rest of the bits (e.g., useful for charting software to provide a quick method of determining the status of the AtoN).</w:t>
      </w:r>
    </w:p>
    <w:p w14:paraId="122CFE29" w14:textId="77777777" w:rsidR="00DB30EF" w:rsidRPr="003D67F8" w:rsidRDefault="00DB30EF" w:rsidP="00DB30EF">
      <w:pPr>
        <w:pStyle w:val="Lista"/>
      </w:pPr>
      <w:r>
        <w:t>The flag should not be set by failures that do not directly affect the use of the AtoN by the mariner.  For example, a failure of the telemetry system should not be relayed to the mariner.  Also, if the station’s batteries are running low, this should not set the AtoN Alarm flag (unless it causes a failure of an AtoN device).</w:t>
      </w:r>
    </w:p>
    <w:p w14:paraId="631F349F" w14:textId="77777777" w:rsidR="00513345" w:rsidRDefault="00513345" w:rsidP="00513345">
      <w:pPr>
        <w:tabs>
          <w:tab w:val="left" w:pos="851"/>
        </w:tabs>
        <w:spacing w:line="240" w:lineRule="auto"/>
        <w:rPr>
          <w:rFonts w:ascii="Calibri" w:eastAsia="Times New Roman" w:hAnsi="Calibri" w:cs="Times New Roman"/>
          <w:sz w:val="56"/>
          <w:szCs w:val="56"/>
        </w:rPr>
      </w:pPr>
    </w:p>
    <w:p w14:paraId="3F32ADC6" w14:textId="77777777" w:rsidR="00350B71" w:rsidRDefault="00350B71" w:rsidP="00513345">
      <w:pPr>
        <w:tabs>
          <w:tab w:val="left" w:pos="851"/>
        </w:tabs>
        <w:spacing w:line="240" w:lineRule="auto"/>
        <w:rPr>
          <w:rFonts w:ascii="Calibri" w:eastAsia="Times New Roman" w:hAnsi="Calibri" w:cs="Times New Roman"/>
          <w:sz w:val="56"/>
          <w:szCs w:val="56"/>
        </w:rPr>
      </w:pPr>
    </w:p>
    <w:p w14:paraId="164161FE" w14:textId="77777777" w:rsidR="00350B71" w:rsidRDefault="00350B71" w:rsidP="00513345">
      <w:pPr>
        <w:tabs>
          <w:tab w:val="left" w:pos="851"/>
        </w:tabs>
        <w:spacing w:line="240" w:lineRule="auto"/>
        <w:rPr>
          <w:rFonts w:ascii="Calibri" w:eastAsia="Times New Roman" w:hAnsi="Calibri" w:cs="Times New Roman"/>
          <w:sz w:val="56"/>
          <w:szCs w:val="56"/>
        </w:rPr>
      </w:pPr>
    </w:p>
    <w:p w14:paraId="655917AD" w14:textId="77777777" w:rsidR="00350B71" w:rsidRDefault="00350B71" w:rsidP="00513345">
      <w:pPr>
        <w:tabs>
          <w:tab w:val="left" w:pos="851"/>
        </w:tabs>
        <w:spacing w:line="240" w:lineRule="auto"/>
        <w:rPr>
          <w:rFonts w:ascii="Calibri" w:eastAsia="Times New Roman" w:hAnsi="Calibri" w:cs="Times New Roman"/>
          <w:sz w:val="56"/>
          <w:szCs w:val="56"/>
        </w:rPr>
      </w:pPr>
    </w:p>
    <w:p w14:paraId="25EE2FDA" w14:textId="77777777" w:rsidR="00350B71" w:rsidRDefault="00350B71" w:rsidP="00513345">
      <w:pPr>
        <w:tabs>
          <w:tab w:val="left" w:pos="851"/>
        </w:tabs>
        <w:spacing w:line="240" w:lineRule="auto"/>
        <w:rPr>
          <w:rFonts w:ascii="Calibri" w:eastAsia="Times New Roman" w:hAnsi="Calibri" w:cs="Times New Roman"/>
          <w:sz w:val="56"/>
          <w:szCs w:val="56"/>
        </w:rPr>
      </w:pPr>
    </w:p>
    <w:p w14:paraId="3DAE762B" w14:textId="77777777" w:rsidR="00350B71" w:rsidRDefault="00350B71" w:rsidP="00513345">
      <w:pPr>
        <w:tabs>
          <w:tab w:val="left" w:pos="851"/>
        </w:tabs>
        <w:spacing w:line="240" w:lineRule="auto"/>
        <w:rPr>
          <w:rFonts w:ascii="Calibri" w:eastAsia="Times New Roman" w:hAnsi="Calibri" w:cs="Times New Roman"/>
          <w:sz w:val="56"/>
          <w:szCs w:val="56"/>
        </w:rPr>
      </w:pPr>
    </w:p>
    <w:p w14:paraId="68F81D65" w14:textId="77777777" w:rsidR="00350B71" w:rsidRDefault="00350B71" w:rsidP="00513345">
      <w:pPr>
        <w:tabs>
          <w:tab w:val="left" w:pos="851"/>
        </w:tabs>
        <w:spacing w:line="240" w:lineRule="auto"/>
        <w:rPr>
          <w:rFonts w:ascii="Calibri" w:eastAsia="Times New Roman" w:hAnsi="Calibri" w:cs="Times New Roman"/>
          <w:sz w:val="56"/>
          <w:szCs w:val="56"/>
        </w:rPr>
      </w:pPr>
    </w:p>
    <w:p w14:paraId="118C9A5D" w14:textId="77777777" w:rsidR="00350B71" w:rsidRDefault="00350B71" w:rsidP="00513345">
      <w:pPr>
        <w:tabs>
          <w:tab w:val="left" w:pos="851"/>
        </w:tabs>
        <w:spacing w:line="240" w:lineRule="auto"/>
        <w:rPr>
          <w:rFonts w:ascii="Calibri" w:eastAsia="Times New Roman" w:hAnsi="Calibri" w:cs="Times New Roman"/>
          <w:sz w:val="56"/>
          <w:szCs w:val="56"/>
        </w:rPr>
      </w:pPr>
    </w:p>
    <w:p w14:paraId="5A0AA020" w14:textId="77777777" w:rsidR="00350B71" w:rsidRDefault="00350B71" w:rsidP="00513345">
      <w:pPr>
        <w:tabs>
          <w:tab w:val="left" w:pos="851"/>
        </w:tabs>
        <w:spacing w:line="240" w:lineRule="auto"/>
        <w:rPr>
          <w:rFonts w:ascii="Calibri" w:eastAsia="Times New Roman" w:hAnsi="Calibri" w:cs="Times New Roman"/>
          <w:sz w:val="56"/>
          <w:szCs w:val="56"/>
        </w:rPr>
      </w:pPr>
    </w:p>
    <w:p w14:paraId="64ADCA42" w14:textId="77777777" w:rsidR="00350B71" w:rsidRDefault="00350B71" w:rsidP="00513345">
      <w:pPr>
        <w:tabs>
          <w:tab w:val="left" w:pos="851"/>
        </w:tabs>
        <w:spacing w:line="240" w:lineRule="auto"/>
        <w:rPr>
          <w:rFonts w:ascii="Calibri" w:eastAsia="Times New Roman" w:hAnsi="Calibri" w:cs="Times New Roman"/>
          <w:sz w:val="56"/>
          <w:szCs w:val="56"/>
        </w:rPr>
      </w:pPr>
    </w:p>
    <w:p w14:paraId="7A352F9F" w14:textId="77777777" w:rsidR="00F23CC1" w:rsidRDefault="00F23CC1" w:rsidP="00513345">
      <w:pPr>
        <w:tabs>
          <w:tab w:val="left" w:pos="851"/>
        </w:tabs>
        <w:spacing w:line="240" w:lineRule="auto"/>
        <w:rPr>
          <w:rFonts w:ascii="Calibri" w:eastAsia="Times New Roman" w:hAnsi="Calibri" w:cs="Times New Roman"/>
          <w:sz w:val="56"/>
          <w:szCs w:val="56"/>
        </w:rPr>
      </w:pPr>
    </w:p>
    <w:p w14:paraId="6570EB4F" w14:textId="77777777" w:rsidR="00513345" w:rsidRPr="00513345" w:rsidRDefault="00513345" w:rsidP="00513345">
      <w:pPr>
        <w:tabs>
          <w:tab w:val="left" w:pos="851"/>
        </w:tabs>
        <w:spacing w:line="240" w:lineRule="auto"/>
        <w:rPr>
          <w:rFonts w:ascii="Calibri" w:eastAsia="Times New Roman" w:hAnsi="Calibri" w:cs="Times New Roman"/>
          <w:sz w:val="56"/>
          <w:szCs w:val="56"/>
        </w:rPr>
      </w:pPr>
      <w:r w:rsidRPr="00513345">
        <w:rPr>
          <w:rFonts w:ascii="Calibri" w:eastAsia="Times New Roman" w:hAnsi="Calibri" w:cs="Times New Roman"/>
          <w:sz w:val="56"/>
          <w:szCs w:val="56"/>
        </w:rPr>
        <w:t>101  XXXX    X</w:t>
      </w:r>
    </w:p>
    <w:p w14:paraId="38001BF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noProof/>
          <w:sz w:val="22"/>
          <w:szCs w:val="20"/>
          <w:lang w:val="nb-NO" w:eastAsia="nb-NO"/>
        </w:rPr>
        <w:drawing>
          <wp:inline distT="0" distB="0" distL="0" distR="0" wp14:anchorId="2BF7D728" wp14:editId="5E05EE46">
            <wp:extent cx="718820" cy="1078230"/>
            <wp:effectExtent l="0" t="0" r="5080" b="762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18820" cy="1078230"/>
                    </a:xfrm>
                    <a:prstGeom prst="rect">
                      <a:avLst/>
                    </a:prstGeom>
                    <a:noFill/>
                    <a:ln>
                      <a:noFill/>
                    </a:ln>
                  </pic:spPr>
                </pic:pic>
              </a:graphicData>
            </a:graphic>
          </wp:inline>
        </w:drawing>
      </w:r>
      <w:r w:rsidRPr="00513345">
        <w:rPr>
          <w:rFonts w:ascii="Calibri" w:eastAsia="Times New Roman" w:hAnsi="Calibri" w:cs="Times New Roman"/>
          <w:noProof/>
          <w:sz w:val="22"/>
          <w:szCs w:val="20"/>
        </w:rPr>
        <w:t xml:space="preserve">  </w:t>
      </w:r>
      <w:r w:rsidRPr="00513345">
        <w:rPr>
          <w:rFonts w:ascii="Calibri" w:eastAsia="Times New Roman" w:hAnsi="Calibri" w:cs="Times New Roman"/>
          <w:noProof/>
          <w:sz w:val="22"/>
          <w:szCs w:val="20"/>
          <w:lang w:val="nb-NO" w:eastAsia="nb-NO"/>
        </w:rPr>
        <w:drawing>
          <wp:inline distT="0" distB="0" distL="0" distR="0" wp14:anchorId="2492DDFB" wp14:editId="315AA4E6">
            <wp:extent cx="718820" cy="1078230"/>
            <wp:effectExtent l="0" t="0" r="5080" b="762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18820" cy="1078230"/>
                    </a:xfrm>
                    <a:prstGeom prst="rect">
                      <a:avLst/>
                    </a:prstGeom>
                    <a:noFill/>
                    <a:ln>
                      <a:noFill/>
                    </a:ln>
                  </pic:spPr>
                </pic:pic>
              </a:graphicData>
            </a:graphic>
          </wp:inline>
        </w:drawing>
      </w:r>
      <w:r w:rsidRPr="00513345">
        <w:rPr>
          <w:rFonts w:ascii="Calibri" w:eastAsia="Times New Roman" w:hAnsi="Calibri" w:cs="Times New Roman"/>
          <w:noProof/>
          <w:sz w:val="22"/>
          <w:szCs w:val="20"/>
        </w:rPr>
        <w:t xml:space="preserve">  </w:t>
      </w:r>
      <w:r w:rsidRPr="00513345">
        <w:rPr>
          <w:rFonts w:ascii="Calibri" w:eastAsia="Times New Roman" w:hAnsi="Calibri" w:cs="Times New Roman"/>
          <w:noProof/>
          <w:sz w:val="22"/>
          <w:szCs w:val="20"/>
          <w:lang w:val="nb-NO" w:eastAsia="nb-NO"/>
        </w:rPr>
        <w:drawing>
          <wp:inline distT="0" distB="0" distL="0" distR="0" wp14:anchorId="7D74E6AA" wp14:editId="08C2032B">
            <wp:extent cx="718820" cy="1078230"/>
            <wp:effectExtent l="0" t="0" r="5080" b="762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18820" cy="1078230"/>
                    </a:xfrm>
                    <a:prstGeom prst="rect">
                      <a:avLst/>
                    </a:prstGeom>
                    <a:noFill/>
                    <a:ln>
                      <a:noFill/>
                    </a:ln>
                  </pic:spPr>
                </pic:pic>
              </a:graphicData>
            </a:graphic>
          </wp:inline>
        </w:drawing>
      </w:r>
    </w:p>
    <w:p w14:paraId="773E1D55"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bl>
      <w:tblPr>
        <w:tblStyle w:val="TableGrid"/>
        <w:tblW w:w="0" w:type="auto"/>
        <w:tblLook w:val="04A0" w:firstRow="1" w:lastRow="0" w:firstColumn="1" w:lastColumn="0" w:noHBand="0" w:noVBand="1"/>
      </w:tblPr>
      <w:tblGrid>
        <w:gridCol w:w="841"/>
        <w:gridCol w:w="7563"/>
        <w:gridCol w:w="1791"/>
      </w:tblGrid>
      <w:tr w:rsidR="00513345" w:rsidRPr="00513345" w14:paraId="648B5B07" w14:textId="77777777" w:rsidTr="002917F2">
        <w:trPr>
          <w:trHeight w:val="580"/>
        </w:trPr>
        <w:tc>
          <w:tcPr>
            <w:tcW w:w="0" w:type="auto"/>
            <w:gridSpan w:val="3"/>
          </w:tcPr>
          <w:p w14:paraId="24F84C14" w14:textId="77777777" w:rsidR="00513345" w:rsidRPr="00D26398" w:rsidRDefault="00513345" w:rsidP="00513345">
            <w:pPr>
              <w:tabs>
                <w:tab w:val="left" w:pos="851"/>
              </w:tabs>
              <w:spacing w:line="240" w:lineRule="auto"/>
              <w:jc w:val="center"/>
              <w:rPr>
                <w:rFonts w:ascii="Calibri" w:eastAsia="Times New Roman" w:hAnsi="Calibri" w:cs="Times New Roman"/>
                <w:b/>
                <w:sz w:val="24"/>
                <w:szCs w:val="24"/>
              </w:rPr>
            </w:pPr>
            <w:r w:rsidRPr="00D26398">
              <w:rPr>
                <w:rFonts w:ascii="Calibri" w:eastAsia="Times New Roman" w:hAnsi="Calibri" w:cs="Times New Roman"/>
                <w:b/>
                <w:sz w:val="24"/>
                <w:szCs w:val="24"/>
              </w:rPr>
              <w:t>Mobile AtoN &amp; Method and Direction of Movement status 8 bits format : 101 XXXX X</w:t>
            </w:r>
          </w:p>
        </w:tc>
      </w:tr>
      <w:tr w:rsidR="00513345" w:rsidRPr="00513345" w14:paraId="08880256" w14:textId="77777777" w:rsidTr="002917F2">
        <w:trPr>
          <w:trHeight w:val="580"/>
        </w:trPr>
        <w:tc>
          <w:tcPr>
            <w:tcW w:w="0" w:type="auto"/>
          </w:tcPr>
          <w:p w14:paraId="51300B7C" w14:textId="77777777" w:rsidR="00513345" w:rsidRPr="00513345" w:rsidRDefault="00513345" w:rsidP="00513345">
            <w:pPr>
              <w:tabs>
                <w:tab w:val="left" w:pos="851"/>
              </w:tabs>
              <w:spacing w:line="240" w:lineRule="auto"/>
              <w:rPr>
                <w:rFonts w:ascii="Calibri" w:eastAsia="Times New Roman" w:hAnsi="Calibri" w:cs="Times New Roman"/>
                <w:b/>
                <w:sz w:val="22"/>
                <w:szCs w:val="20"/>
              </w:rPr>
            </w:pPr>
            <w:r w:rsidRPr="00513345">
              <w:rPr>
                <w:rFonts w:ascii="Calibri" w:eastAsia="Times New Roman" w:hAnsi="Calibri" w:cs="Times New Roman"/>
                <w:b/>
                <w:sz w:val="22"/>
                <w:szCs w:val="20"/>
              </w:rPr>
              <w:t>Page id</w:t>
            </w:r>
          </w:p>
        </w:tc>
        <w:tc>
          <w:tcPr>
            <w:tcW w:w="0" w:type="auto"/>
          </w:tcPr>
          <w:p w14:paraId="3B357C1F" w14:textId="77777777" w:rsidR="00513345" w:rsidRPr="00513345" w:rsidRDefault="00513345" w:rsidP="00513345">
            <w:pPr>
              <w:tabs>
                <w:tab w:val="left" w:pos="851"/>
              </w:tabs>
              <w:spacing w:line="240" w:lineRule="auto"/>
              <w:rPr>
                <w:rFonts w:ascii="Calibri" w:eastAsia="Times New Roman" w:hAnsi="Calibri" w:cs="Times New Roman"/>
                <w:b/>
                <w:sz w:val="22"/>
                <w:szCs w:val="20"/>
              </w:rPr>
            </w:pPr>
            <w:r w:rsidRPr="00513345">
              <w:rPr>
                <w:rFonts w:ascii="Calibri" w:eastAsia="Times New Roman" w:hAnsi="Calibri" w:cs="Times New Roman"/>
                <w:b/>
                <w:sz w:val="22"/>
                <w:szCs w:val="20"/>
              </w:rPr>
              <w:t>Direction not reported field OR Direction of movement (COG)</w:t>
            </w:r>
          </w:p>
        </w:tc>
        <w:tc>
          <w:tcPr>
            <w:tcW w:w="0" w:type="auto"/>
          </w:tcPr>
          <w:p w14:paraId="0DE79691" w14:textId="77777777" w:rsidR="00513345" w:rsidRPr="00513345" w:rsidRDefault="00513345" w:rsidP="00513345">
            <w:pPr>
              <w:tabs>
                <w:tab w:val="left" w:pos="851"/>
              </w:tabs>
              <w:spacing w:line="240" w:lineRule="auto"/>
              <w:rPr>
                <w:rFonts w:ascii="Calibri" w:eastAsia="Times New Roman" w:hAnsi="Calibri" w:cs="Times New Roman"/>
                <w:b/>
                <w:sz w:val="22"/>
                <w:szCs w:val="20"/>
              </w:rPr>
            </w:pPr>
            <w:r w:rsidRPr="00513345">
              <w:rPr>
                <w:rFonts w:ascii="Calibri" w:eastAsia="Times New Roman" w:hAnsi="Calibri" w:cs="Times New Roman"/>
                <w:b/>
                <w:sz w:val="22"/>
                <w:szCs w:val="20"/>
              </w:rPr>
              <w:t>Monitoring Status</w:t>
            </w:r>
          </w:p>
        </w:tc>
      </w:tr>
      <w:tr w:rsidR="00513345" w:rsidRPr="00513345" w14:paraId="31A8D0C3" w14:textId="77777777" w:rsidTr="002917F2">
        <w:trPr>
          <w:trHeight w:val="288"/>
        </w:trPr>
        <w:tc>
          <w:tcPr>
            <w:tcW w:w="0" w:type="auto"/>
          </w:tcPr>
          <w:p w14:paraId="64CE3F8F"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101</w:t>
            </w:r>
          </w:p>
        </w:tc>
        <w:tc>
          <w:tcPr>
            <w:tcW w:w="0" w:type="auto"/>
          </w:tcPr>
          <w:p w14:paraId="57693221"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0000 = No Further Information Default</w:t>
            </w:r>
          </w:p>
        </w:tc>
        <w:tc>
          <w:tcPr>
            <w:tcW w:w="0" w:type="auto"/>
          </w:tcPr>
          <w:p w14:paraId="79B50C61"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 = Monitored</w:t>
            </w:r>
          </w:p>
        </w:tc>
      </w:tr>
      <w:tr w:rsidR="00513345" w:rsidRPr="00513345" w14:paraId="7C0C354F" w14:textId="77777777" w:rsidTr="002917F2">
        <w:trPr>
          <w:trHeight w:val="278"/>
        </w:trPr>
        <w:tc>
          <w:tcPr>
            <w:tcW w:w="0" w:type="auto"/>
          </w:tcPr>
          <w:p w14:paraId="345D957E"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053CD5A6"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0001 = Free-floating ABCD values denote an area (e.g. oil spill)</w:t>
            </w:r>
            <w:r w:rsidRPr="00513345">
              <w:rPr>
                <w:rFonts w:ascii="Calibri" w:eastAsia="Times New Roman" w:hAnsi="Calibri" w:cs="Times New Roman"/>
                <w:sz w:val="22"/>
                <w:szCs w:val="20"/>
                <w:vertAlign w:val="superscript"/>
              </w:rPr>
              <w:t xml:space="preserve"> </w:t>
            </w:r>
          </w:p>
        </w:tc>
        <w:tc>
          <w:tcPr>
            <w:tcW w:w="0" w:type="auto"/>
          </w:tcPr>
          <w:p w14:paraId="09DCF0BD"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 = Unmonitored</w:t>
            </w:r>
          </w:p>
        </w:tc>
      </w:tr>
      <w:tr w:rsidR="00513345" w:rsidRPr="00513345" w14:paraId="13549EFA" w14:textId="77777777" w:rsidTr="002917F2">
        <w:trPr>
          <w:trHeight w:val="288"/>
        </w:trPr>
        <w:tc>
          <w:tcPr>
            <w:tcW w:w="0" w:type="auto"/>
          </w:tcPr>
          <w:p w14:paraId="7B660FCE"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157958A3"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0010 = Free-floating ABCD values denote an object (e.g. craft, gear, flotsam, etc.)</w:t>
            </w:r>
          </w:p>
        </w:tc>
        <w:tc>
          <w:tcPr>
            <w:tcW w:w="0" w:type="auto"/>
          </w:tcPr>
          <w:p w14:paraId="6B4A0FFF"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0CA71C34" w14:textId="77777777" w:rsidTr="002917F2">
        <w:trPr>
          <w:trHeight w:val="288"/>
        </w:trPr>
        <w:tc>
          <w:tcPr>
            <w:tcW w:w="0" w:type="auto"/>
          </w:tcPr>
          <w:p w14:paraId="3063A1AE"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793E6746"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0011 = Moves as defined (Synthetic) ABCD values denote an object (e.g. craft, gear, flotsam, etc.)</w:t>
            </w:r>
          </w:p>
        </w:tc>
        <w:tc>
          <w:tcPr>
            <w:tcW w:w="0" w:type="auto"/>
          </w:tcPr>
          <w:p w14:paraId="6A0CEB2D"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6A781C2B" w14:textId="77777777" w:rsidTr="002917F2">
        <w:trPr>
          <w:trHeight w:val="288"/>
        </w:trPr>
        <w:tc>
          <w:tcPr>
            <w:tcW w:w="0" w:type="auto"/>
          </w:tcPr>
          <w:p w14:paraId="01F1BE3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321B678D"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0100 = Moves as defined (Synthetic) ABCD values denote an area (e.g. dredging zone)</w:t>
            </w:r>
          </w:p>
        </w:tc>
        <w:tc>
          <w:tcPr>
            <w:tcW w:w="0" w:type="auto"/>
          </w:tcPr>
          <w:p w14:paraId="606053B4"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79727018" w14:textId="77777777" w:rsidTr="002917F2">
        <w:trPr>
          <w:trHeight w:val="288"/>
        </w:trPr>
        <w:tc>
          <w:tcPr>
            <w:tcW w:w="0" w:type="auto"/>
          </w:tcPr>
          <w:p w14:paraId="1CDDA086"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7D63F4A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0101 = Tethered from a watercraft (e.g. cable, pipe, net)</w:t>
            </w:r>
          </w:p>
        </w:tc>
        <w:tc>
          <w:tcPr>
            <w:tcW w:w="0" w:type="auto"/>
          </w:tcPr>
          <w:p w14:paraId="7EAE229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56BA1F68" w14:textId="77777777" w:rsidTr="002917F2">
        <w:trPr>
          <w:trHeight w:val="288"/>
        </w:trPr>
        <w:tc>
          <w:tcPr>
            <w:tcW w:w="0" w:type="auto"/>
          </w:tcPr>
          <w:p w14:paraId="36433631"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4B82B7D0"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0110 = Reserved for future use</w:t>
            </w:r>
          </w:p>
        </w:tc>
        <w:tc>
          <w:tcPr>
            <w:tcW w:w="0" w:type="auto"/>
          </w:tcPr>
          <w:p w14:paraId="70D2815F"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04082E5A" w14:textId="77777777" w:rsidTr="002917F2">
        <w:trPr>
          <w:trHeight w:val="288"/>
        </w:trPr>
        <w:tc>
          <w:tcPr>
            <w:tcW w:w="0" w:type="auto"/>
          </w:tcPr>
          <w:p w14:paraId="3D53C966"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5262281E"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0111 = Self-propelled, but direction not reported or unavailable</w:t>
            </w:r>
          </w:p>
        </w:tc>
        <w:tc>
          <w:tcPr>
            <w:tcW w:w="0" w:type="auto"/>
          </w:tcPr>
          <w:p w14:paraId="1AA9ED7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1F0A3E13" w14:textId="77777777" w:rsidTr="002917F2">
        <w:trPr>
          <w:trHeight w:val="288"/>
        </w:trPr>
        <w:tc>
          <w:tcPr>
            <w:tcW w:w="0" w:type="auto"/>
          </w:tcPr>
          <w:p w14:paraId="48E6DBAE"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5B8689C3"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1000 = 000</w:t>
            </w:r>
            <w:r w:rsidRPr="00513345">
              <w:rPr>
                <w:rFonts w:ascii="Arial" w:eastAsia="Times New Roman" w:hAnsi="Arial" w:cs="Arial"/>
                <w:sz w:val="22"/>
                <w:szCs w:val="20"/>
              </w:rPr>
              <w:t>º</w:t>
            </w:r>
            <w:r w:rsidRPr="00513345">
              <w:rPr>
                <w:rFonts w:ascii="Calibri" w:eastAsia="Times New Roman" w:hAnsi="Calibri" w:cs="Times New Roman"/>
                <w:sz w:val="22"/>
                <w:szCs w:val="20"/>
              </w:rPr>
              <w:t xml:space="preserve"> </w:t>
            </w:r>
            <w:r w:rsidRPr="00513345">
              <w:rPr>
                <w:rFonts w:ascii="Calibri" w:eastAsia="Times New Roman" w:hAnsi="Calibri" w:cs="Calibri"/>
                <w:sz w:val="22"/>
                <w:szCs w:val="20"/>
              </w:rPr>
              <w:t>±</w:t>
            </w:r>
            <w:r w:rsidRPr="00513345">
              <w:rPr>
                <w:rFonts w:ascii="Calibri" w:eastAsia="Times New Roman" w:hAnsi="Calibri" w:cs="Times New Roman"/>
                <w:sz w:val="22"/>
                <w:szCs w:val="20"/>
              </w:rPr>
              <w:t xml:space="preserve"> 22.5</w:t>
            </w:r>
            <w:r w:rsidRPr="00513345">
              <w:rPr>
                <w:rFonts w:ascii="Arial" w:eastAsia="Times New Roman" w:hAnsi="Arial" w:cs="Arial"/>
                <w:sz w:val="22"/>
                <w:szCs w:val="20"/>
              </w:rPr>
              <w:t>º</w:t>
            </w:r>
          </w:p>
        </w:tc>
        <w:tc>
          <w:tcPr>
            <w:tcW w:w="0" w:type="auto"/>
          </w:tcPr>
          <w:p w14:paraId="535FD8B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2B5611DB" w14:textId="77777777" w:rsidTr="002917F2">
        <w:trPr>
          <w:trHeight w:val="288"/>
        </w:trPr>
        <w:tc>
          <w:tcPr>
            <w:tcW w:w="0" w:type="auto"/>
          </w:tcPr>
          <w:p w14:paraId="66FC24F5"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7222C4D6"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1001 = 045</w:t>
            </w:r>
            <w:r w:rsidRPr="00513345">
              <w:rPr>
                <w:rFonts w:ascii="Arial" w:eastAsia="Times New Roman" w:hAnsi="Arial" w:cs="Arial"/>
                <w:sz w:val="22"/>
                <w:szCs w:val="20"/>
              </w:rPr>
              <w:t>º</w:t>
            </w:r>
            <w:r w:rsidRPr="00513345">
              <w:rPr>
                <w:rFonts w:ascii="Calibri" w:eastAsia="Times New Roman" w:hAnsi="Calibri" w:cs="Times New Roman"/>
                <w:sz w:val="22"/>
                <w:szCs w:val="20"/>
              </w:rPr>
              <w:t xml:space="preserve"> </w:t>
            </w:r>
            <w:r w:rsidRPr="00513345">
              <w:rPr>
                <w:rFonts w:ascii="Calibri" w:eastAsia="Times New Roman" w:hAnsi="Calibri" w:cs="Calibri"/>
                <w:sz w:val="22"/>
                <w:szCs w:val="20"/>
              </w:rPr>
              <w:t>±</w:t>
            </w:r>
            <w:r w:rsidRPr="00513345">
              <w:rPr>
                <w:rFonts w:ascii="Calibri" w:eastAsia="Times New Roman" w:hAnsi="Calibri" w:cs="Times New Roman"/>
                <w:sz w:val="22"/>
                <w:szCs w:val="20"/>
              </w:rPr>
              <w:t xml:space="preserve"> 22.5</w:t>
            </w:r>
            <w:r w:rsidRPr="00513345">
              <w:rPr>
                <w:rFonts w:ascii="Arial" w:eastAsia="Times New Roman" w:hAnsi="Arial" w:cs="Arial"/>
                <w:sz w:val="22"/>
                <w:szCs w:val="20"/>
              </w:rPr>
              <w:t>º</w:t>
            </w:r>
          </w:p>
        </w:tc>
        <w:tc>
          <w:tcPr>
            <w:tcW w:w="0" w:type="auto"/>
          </w:tcPr>
          <w:p w14:paraId="3AE62CEB"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0D99FAAB" w14:textId="77777777" w:rsidTr="002917F2">
        <w:trPr>
          <w:trHeight w:val="288"/>
        </w:trPr>
        <w:tc>
          <w:tcPr>
            <w:tcW w:w="0" w:type="auto"/>
          </w:tcPr>
          <w:p w14:paraId="1FF7DA46"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027D6F7F"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1010 = 090</w:t>
            </w:r>
            <w:r w:rsidRPr="00513345">
              <w:rPr>
                <w:rFonts w:ascii="Arial" w:eastAsia="Times New Roman" w:hAnsi="Arial" w:cs="Arial"/>
                <w:sz w:val="22"/>
                <w:szCs w:val="20"/>
              </w:rPr>
              <w:t>º</w:t>
            </w:r>
            <w:r w:rsidRPr="00513345">
              <w:rPr>
                <w:rFonts w:ascii="Calibri" w:eastAsia="Times New Roman" w:hAnsi="Calibri" w:cs="Times New Roman"/>
                <w:sz w:val="22"/>
                <w:szCs w:val="20"/>
              </w:rPr>
              <w:t xml:space="preserve"> </w:t>
            </w:r>
            <w:r w:rsidRPr="00513345">
              <w:rPr>
                <w:rFonts w:ascii="Calibri" w:eastAsia="Times New Roman" w:hAnsi="Calibri" w:cs="Calibri"/>
                <w:sz w:val="22"/>
                <w:szCs w:val="20"/>
              </w:rPr>
              <w:t>±</w:t>
            </w:r>
            <w:r w:rsidRPr="00513345">
              <w:rPr>
                <w:rFonts w:ascii="Calibri" w:eastAsia="Times New Roman" w:hAnsi="Calibri" w:cs="Times New Roman"/>
                <w:sz w:val="22"/>
                <w:szCs w:val="20"/>
              </w:rPr>
              <w:t xml:space="preserve"> 22.5</w:t>
            </w:r>
            <w:r w:rsidRPr="00513345">
              <w:rPr>
                <w:rFonts w:ascii="Arial" w:eastAsia="Times New Roman" w:hAnsi="Arial" w:cs="Arial"/>
                <w:sz w:val="22"/>
                <w:szCs w:val="20"/>
              </w:rPr>
              <w:t>º</w:t>
            </w:r>
          </w:p>
        </w:tc>
        <w:tc>
          <w:tcPr>
            <w:tcW w:w="0" w:type="auto"/>
          </w:tcPr>
          <w:p w14:paraId="212B1A3B"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4718791A" w14:textId="77777777" w:rsidTr="002917F2">
        <w:trPr>
          <w:trHeight w:val="288"/>
        </w:trPr>
        <w:tc>
          <w:tcPr>
            <w:tcW w:w="0" w:type="auto"/>
          </w:tcPr>
          <w:p w14:paraId="67322332"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097D3465"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1011 = 135</w:t>
            </w:r>
            <w:r w:rsidRPr="00513345">
              <w:rPr>
                <w:rFonts w:ascii="Arial" w:eastAsia="Times New Roman" w:hAnsi="Arial" w:cs="Arial"/>
                <w:sz w:val="22"/>
                <w:szCs w:val="20"/>
              </w:rPr>
              <w:t>º</w:t>
            </w:r>
            <w:r w:rsidRPr="00513345">
              <w:rPr>
                <w:rFonts w:ascii="Calibri" w:eastAsia="Times New Roman" w:hAnsi="Calibri" w:cs="Times New Roman"/>
                <w:sz w:val="22"/>
                <w:szCs w:val="20"/>
              </w:rPr>
              <w:t xml:space="preserve"> </w:t>
            </w:r>
            <w:r w:rsidRPr="00513345">
              <w:rPr>
                <w:rFonts w:ascii="Calibri" w:eastAsia="Times New Roman" w:hAnsi="Calibri" w:cs="Calibri"/>
                <w:sz w:val="22"/>
                <w:szCs w:val="20"/>
              </w:rPr>
              <w:t>±</w:t>
            </w:r>
            <w:r w:rsidRPr="00513345">
              <w:rPr>
                <w:rFonts w:ascii="Calibri" w:eastAsia="Times New Roman" w:hAnsi="Calibri" w:cs="Times New Roman"/>
                <w:sz w:val="22"/>
                <w:szCs w:val="20"/>
              </w:rPr>
              <w:t xml:space="preserve"> 22.5</w:t>
            </w:r>
            <w:r w:rsidRPr="00513345">
              <w:rPr>
                <w:rFonts w:ascii="Arial" w:eastAsia="Times New Roman" w:hAnsi="Arial" w:cs="Arial"/>
                <w:sz w:val="22"/>
                <w:szCs w:val="20"/>
              </w:rPr>
              <w:t xml:space="preserve">º </w:t>
            </w:r>
          </w:p>
        </w:tc>
        <w:tc>
          <w:tcPr>
            <w:tcW w:w="0" w:type="auto"/>
          </w:tcPr>
          <w:p w14:paraId="234FCA81"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3631DC6B" w14:textId="77777777" w:rsidTr="002917F2">
        <w:trPr>
          <w:trHeight w:val="288"/>
        </w:trPr>
        <w:tc>
          <w:tcPr>
            <w:tcW w:w="0" w:type="auto"/>
          </w:tcPr>
          <w:p w14:paraId="10EAA3CE"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149AC2A5"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1100 = 180</w:t>
            </w:r>
            <w:r w:rsidRPr="00513345">
              <w:rPr>
                <w:rFonts w:ascii="Arial" w:eastAsia="Times New Roman" w:hAnsi="Arial" w:cs="Arial"/>
                <w:sz w:val="22"/>
                <w:szCs w:val="20"/>
              </w:rPr>
              <w:t>º</w:t>
            </w:r>
            <w:r w:rsidRPr="00513345">
              <w:rPr>
                <w:rFonts w:ascii="Calibri" w:eastAsia="Times New Roman" w:hAnsi="Calibri" w:cs="Times New Roman"/>
                <w:sz w:val="22"/>
                <w:szCs w:val="20"/>
              </w:rPr>
              <w:t xml:space="preserve"> </w:t>
            </w:r>
            <w:r w:rsidRPr="00513345">
              <w:rPr>
                <w:rFonts w:ascii="Calibri" w:eastAsia="Times New Roman" w:hAnsi="Calibri" w:cs="Calibri"/>
                <w:sz w:val="22"/>
                <w:szCs w:val="20"/>
              </w:rPr>
              <w:t>±</w:t>
            </w:r>
            <w:r w:rsidRPr="00513345">
              <w:rPr>
                <w:rFonts w:ascii="Calibri" w:eastAsia="Times New Roman" w:hAnsi="Calibri" w:cs="Times New Roman"/>
                <w:sz w:val="22"/>
                <w:szCs w:val="20"/>
              </w:rPr>
              <w:t xml:space="preserve"> 22.5</w:t>
            </w:r>
            <w:r w:rsidRPr="00513345">
              <w:rPr>
                <w:rFonts w:ascii="Arial" w:eastAsia="Times New Roman" w:hAnsi="Arial" w:cs="Arial"/>
                <w:sz w:val="22"/>
                <w:szCs w:val="20"/>
              </w:rPr>
              <w:t xml:space="preserve">º </w:t>
            </w:r>
          </w:p>
        </w:tc>
        <w:tc>
          <w:tcPr>
            <w:tcW w:w="0" w:type="auto"/>
          </w:tcPr>
          <w:p w14:paraId="1029FF3F"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7EDAE34F" w14:textId="77777777" w:rsidTr="002917F2">
        <w:trPr>
          <w:trHeight w:val="288"/>
        </w:trPr>
        <w:tc>
          <w:tcPr>
            <w:tcW w:w="0" w:type="auto"/>
          </w:tcPr>
          <w:p w14:paraId="31E1C81E"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3DC6F92C"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1101 = 225</w:t>
            </w:r>
            <w:r w:rsidRPr="00513345">
              <w:rPr>
                <w:rFonts w:ascii="Arial" w:eastAsia="Times New Roman" w:hAnsi="Arial" w:cs="Arial"/>
                <w:sz w:val="22"/>
                <w:szCs w:val="20"/>
              </w:rPr>
              <w:t>º</w:t>
            </w:r>
            <w:r w:rsidRPr="00513345">
              <w:rPr>
                <w:rFonts w:ascii="Calibri" w:eastAsia="Times New Roman" w:hAnsi="Calibri" w:cs="Times New Roman"/>
                <w:sz w:val="22"/>
                <w:szCs w:val="20"/>
              </w:rPr>
              <w:t xml:space="preserve"> </w:t>
            </w:r>
            <w:r w:rsidRPr="00513345">
              <w:rPr>
                <w:rFonts w:ascii="Calibri" w:eastAsia="Times New Roman" w:hAnsi="Calibri" w:cs="Calibri"/>
                <w:sz w:val="22"/>
                <w:szCs w:val="20"/>
              </w:rPr>
              <w:t>±</w:t>
            </w:r>
            <w:r w:rsidRPr="00513345">
              <w:rPr>
                <w:rFonts w:ascii="Calibri" w:eastAsia="Times New Roman" w:hAnsi="Calibri" w:cs="Times New Roman"/>
                <w:sz w:val="22"/>
                <w:szCs w:val="20"/>
              </w:rPr>
              <w:t xml:space="preserve"> 22.5</w:t>
            </w:r>
            <w:r w:rsidRPr="00513345">
              <w:rPr>
                <w:rFonts w:ascii="Arial" w:eastAsia="Times New Roman" w:hAnsi="Arial" w:cs="Arial"/>
                <w:sz w:val="22"/>
                <w:szCs w:val="20"/>
              </w:rPr>
              <w:t xml:space="preserve">º </w:t>
            </w:r>
          </w:p>
        </w:tc>
        <w:tc>
          <w:tcPr>
            <w:tcW w:w="0" w:type="auto"/>
          </w:tcPr>
          <w:p w14:paraId="1551D166"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422344FE" w14:textId="77777777" w:rsidTr="002917F2">
        <w:trPr>
          <w:trHeight w:val="288"/>
        </w:trPr>
        <w:tc>
          <w:tcPr>
            <w:tcW w:w="0" w:type="auto"/>
          </w:tcPr>
          <w:p w14:paraId="2E4F42D0"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31C2FBCE"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1110 = 270</w:t>
            </w:r>
            <w:r w:rsidRPr="00513345">
              <w:rPr>
                <w:rFonts w:ascii="Arial" w:eastAsia="Times New Roman" w:hAnsi="Arial" w:cs="Arial"/>
                <w:sz w:val="22"/>
                <w:szCs w:val="20"/>
              </w:rPr>
              <w:t>º</w:t>
            </w:r>
            <w:r w:rsidRPr="00513345">
              <w:rPr>
                <w:rFonts w:ascii="Calibri" w:eastAsia="Times New Roman" w:hAnsi="Calibri" w:cs="Times New Roman"/>
                <w:sz w:val="22"/>
                <w:szCs w:val="20"/>
              </w:rPr>
              <w:t xml:space="preserve"> </w:t>
            </w:r>
            <w:r w:rsidRPr="00513345">
              <w:rPr>
                <w:rFonts w:ascii="Calibri" w:eastAsia="Times New Roman" w:hAnsi="Calibri" w:cs="Calibri"/>
                <w:sz w:val="22"/>
                <w:szCs w:val="20"/>
              </w:rPr>
              <w:t>±</w:t>
            </w:r>
            <w:r w:rsidRPr="00513345">
              <w:rPr>
                <w:rFonts w:ascii="Calibri" w:eastAsia="Times New Roman" w:hAnsi="Calibri" w:cs="Times New Roman"/>
                <w:sz w:val="22"/>
                <w:szCs w:val="20"/>
              </w:rPr>
              <w:t xml:space="preserve"> 22.5</w:t>
            </w:r>
            <w:r w:rsidRPr="00513345">
              <w:rPr>
                <w:rFonts w:ascii="Arial" w:eastAsia="Times New Roman" w:hAnsi="Arial" w:cs="Arial"/>
                <w:sz w:val="22"/>
                <w:szCs w:val="20"/>
              </w:rPr>
              <w:t xml:space="preserve">º </w:t>
            </w:r>
          </w:p>
        </w:tc>
        <w:tc>
          <w:tcPr>
            <w:tcW w:w="0" w:type="auto"/>
          </w:tcPr>
          <w:p w14:paraId="2042EA4D"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r w:rsidR="00513345" w:rsidRPr="00513345" w14:paraId="2800A1E4" w14:textId="77777777" w:rsidTr="002917F2">
        <w:trPr>
          <w:trHeight w:val="288"/>
        </w:trPr>
        <w:tc>
          <w:tcPr>
            <w:tcW w:w="0" w:type="auto"/>
          </w:tcPr>
          <w:p w14:paraId="5E1AA6E1"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c>
          <w:tcPr>
            <w:tcW w:w="0" w:type="auto"/>
          </w:tcPr>
          <w:p w14:paraId="3F80E114"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1111 = 315</w:t>
            </w:r>
            <w:r w:rsidRPr="00513345">
              <w:rPr>
                <w:rFonts w:ascii="Arial" w:eastAsia="Times New Roman" w:hAnsi="Arial" w:cs="Arial"/>
                <w:sz w:val="22"/>
                <w:szCs w:val="20"/>
              </w:rPr>
              <w:t>º</w:t>
            </w:r>
            <w:r w:rsidRPr="00513345">
              <w:rPr>
                <w:rFonts w:ascii="Calibri" w:eastAsia="Times New Roman" w:hAnsi="Calibri" w:cs="Times New Roman"/>
                <w:sz w:val="22"/>
                <w:szCs w:val="20"/>
              </w:rPr>
              <w:t xml:space="preserve"> </w:t>
            </w:r>
            <w:r w:rsidRPr="00513345">
              <w:rPr>
                <w:rFonts w:ascii="Calibri" w:eastAsia="Times New Roman" w:hAnsi="Calibri" w:cs="Calibri"/>
                <w:sz w:val="22"/>
                <w:szCs w:val="20"/>
              </w:rPr>
              <w:t>±</w:t>
            </w:r>
            <w:r w:rsidRPr="00513345">
              <w:rPr>
                <w:rFonts w:ascii="Calibri" w:eastAsia="Times New Roman" w:hAnsi="Calibri" w:cs="Times New Roman"/>
                <w:sz w:val="22"/>
                <w:szCs w:val="20"/>
              </w:rPr>
              <w:t xml:space="preserve"> 22.5</w:t>
            </w:r>
            <w:r w:rsidRPr="00513345">
              <w:rPr>
                <w:rFonts w:ascii="Arial" w:eastAsia="Times New Roman" w:hAnsi="Arial" w:cs="Arial"/>
                <w:sz w:val="22"/>
                <w:szCs w:val="20"/>
              </w:rPr>
              <w:t xml:space="preserve">º </w:t>
            </w:r>
          </w:p>
        </w:tc>
        <w:tc>
          <w:tcPr>
            <w:tcW w:w="0" w:type="auto"/>
          </w:tcPr>
          <w:p w14:paraId="4E477FD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bl>
    <w:p w14:paraId="3B4F7D8C" w14:textId="77777777" w:rsidR="00513345" w:rsidRDefault="00513345" w:rsidP="00513345">
      <w:pPr>
        <w:tabs>
          <w:tab w:val="left" w:pos="851"/>
        </w:tabs>
        <w:spacing w:line="240" w:lineRule="auto"/>
        <w:rPr>
          <w:rFonts w:ascii="Calibri" w:eastAsia="Times New Roman" w:hAnsi="Calibri" w:cs="Times New Roman"/>
          <w:i/>
          <w:sz w:val="22"/>
          <w:szCs w:val="20"/>
        </w:rPr>
      </w:pPr>
      <w:r w:rsidRPr="00513345">
        <w:rPr>
          <w:rFonts w:ascii="Calibri" w:eastAsia="Times New Roman" w:hAnsi="Calibri" w:cs="Times New Roman"/>
          <w:sz w:val="22"/>
          <w:szCs w:val="20"/>
        </w:rPr>
        <w:t xml:space="preserve">Note: </w:t>
      </w:r>
      <w:r w:rsidRPr="00513345">
        <w:rPr>
          <w:rFonts w:ascii="Calibri" w:eastAsia="Times New Roman" w:hAnsi="Calibri" w:cs="Times New Roman"/>
          <w:i/>
          <w:sz w:val="22"/>
          <w:szCs w:val="20"/>
        </w:rPr>
        <w:t>The ABCD value are the ‘dimension/reference for position’ parameter of the MAtoN object itself and not the dimensions of the area in which a floating aid can move (guard zone) or dimensions of a ‘dangerous zone’ around the AtoN (refer to the message type 21 dimensions field information).</w:t>
      </w:r>
    </w:p>
    <w:p w14:paraId="739035E7" w14:textId="77777777" w:rsidR="00F23CC1" w:rsidRPr="00513345" w:rsidRDefault="00F23CC1" w:rsidP="00513345">
      <w:pPr>
        <w:tabs>
          <w:tab w:val="left" w:pos="851"/>
        </w:tabs>
        <w:spacing w:line="240" w:lineRule="auto"/>
        <w:rPr>
          <w:rFonts w:ascii="Calibri" w:eastAsia="Times New Roman" w:hAnsi="Calibri" w:cs="Times New Roman"/>
          <w:i/>
          <w:sz w:val="22"/>
          <w:szCs w:val="20"/>
        </w:rPr>
      </w:pPr>
    </w:p>
    <w:p w14:paraId="7E70DB25" w14:textId="77777777" w:rsidR="00513345" w:rsidRPr="00D26398" w:rsidRDefault="00513345" w:rsidP="00513345">
      <w:pPr>
        <w:tabs>
          <w:tab w:val="left" w:pos="851"/>
        </w:tabs>
        <w:spacing w:line="240" w:lineRule="auto"/>
        <w:rPr>
          <w:rFonts w:ascii="Calibri" w:eastAsia="Times New Roman" w:hAnsi="Calibri" w:cs="Times New Roman"/>
          <w:b/>
          <w:i/>
          <w:sz w:val="22"/>
          <w:szCs w:val="20"/>
        </w:rPr>
      </w:pPr>
      <w:r w:rsidRPr="00D26398">
        <w:rPr>
          <w:rFonts w:ascii="Calibri" w:eastAsia="Times New Roman" w:hAnsi="Calibri" w:cs="Times New Roman"/>
          <w:b/>
          <w:i/>
          <w:sz w:val="22"/>
          <w:szCs w:val="20"/>
        </w:rPr>
        <w:t xml:space="preserve">Status bits relating to; self-propelled and directional arrows are for future development, testing of trial concepts and should only be used after careful consideration by a Competent Authority. </w:t>
      </w:r>
    </w:p>
    <w:p w14:paraId="4A9420F0" w14:textId="77777777" w:rsidR="00513345" w:rsidRDefault="00513345" w:rsidP="00513345">
      <w:pPr>
        <w:tabs>
          <w:tab w:val="left" w:pos="851"/>
        </w:tabs>
        <w:spacing w:line="240" w:lineRule="auto"/>
        <w:rPr>
          <w:rFonts w:ascii="Calibri" w:eastAsia="Times New Roman" w:hAnsi="Calibri" w:cs="Times New Roman"/>
          <w:sz w:val="22"/>
          <w:szCs w:val="20"/>
        </w:rPr>
      </w:pPr>
    </w:p>
    <w:p w14:paraId="2FC072D3" w14:textId="77777777" w:rsidR="000548D5" w:rsidRDefault="000548D5" w:rsidP="00513345">
      <w:pPr>
        <w:tabs>
          <w:tab w:val="left" w:pos="851"/>
        </w:tabs>
        <w:spacing w:line="240" w:lineRule="auto"/>
        <w:rPr>
          <w:rFonts w:ascii="Calibri" w:eastAsia="Times New Roman" w:hAnsi="Calibri" w:cs="Times New Roman"/>
          <w:sz w:val="22"/>
          <w:szCs w:val="20"/>
        </w:rPr>
      </w:pPr>
    </w:p>
    <w:p w14:paraId="0501E81D" w14:textId="77777777" w:rsidR="000548D5" w:rsidRDefault="000548D5" w:rsidP="00513345">
      <w:pPr>
        <w:tabs>
          <w:tab w:val="left" w:pos="851"/>
        </w:tabs>
        <w:spacing w:line="240" w:lineRule="auto"/>
        <w:rPr>
          <w:rFonts w:ascii="Calibri" w:eastAsia="Times New Roman" w:hAnsi="Calibri" w:cs="Times New Roman"/>
          <w:sz w:val="22"/>
          <w:szCs w:val="20"/>
        </w:rPr>
      </w:pPr>
    </w:p>
    <w:p w14:paraId="353263BF" w14:textId="77777777" w:rsidR="000548D5" w:rsidRDefault="000548D5" w:rsidP="00513345">
      <w:pPr>
        <w:tabs>
          <w:tab w:val="left" w:pos="851"/>
        </w:tabs>
        <w:spacing w:line="240" w:lineRule="auto"/>
        <w:rPr>
          <w:rFonts w:ascii="Calibri" w:eastAsia="Times New Roman" w:hAnsi="Calibri" w:cs="Times New Roman"/>
          <w:sz w:val="22"/>
          <w:szCs w:val="20"/>
        </w:rPr>
      </w:pPr>
    </w:p>
    <w:p w14:paraId="69296D9A" w14:textId="77777777" w:rsidR="00350B71" w:rsidRDefault="00350B71" w:rsidP="00513345">
      <w:pPr>
        <w:tabs>
          <w:tab w:val="left" w:pos="851"/>
        </w:tabs>
        <w:spacing w:line="240" w:lineRule="auto"/>
        <w:rPr>
          <w:rFonts w:ascii="Calibri" w:eastAsia="Times New Roman" w:hAnsi="Calibri" w:cs="Times New Roman"/>
          <w:sz w:val="22"/>
          <w:szCs w:val="20"/>
        </w:rPr>
      </w:pPr>
    </w:p>
    <w:p w14:paraId="755E9744" w14:textId="77777777" w:rsidR="00350B71" w:rsidRDefault="00350B71" w:rsidP="00513345">
      <w:pPr>
        <w:tabs>
          <w:tab w:val="left" w:pos="851"/>
        </w:tabs>
        <w:spacing w:line="240" w:lineRule="auto"/>
        <w:rPr>
          <w:rFonts w:ascii="Calibri" w:eastAsia="Times New Roman" w:hAnsi="Calibri" w:cs="Times New Roman"/>
          <w:sz w:val="22"/>
          <w:szCs w:val="20"/>
        </w:rPr>
      </w:pPr>
    </w:p>
    <w:p w14:paraId="48DE023D" w14:textId="77777777" w:rsidR="00350B71" w:rsidRDefault="00350B71" w:rsidP="00513345">
      <w:pPr>
        <w:tabs>
          <w:tab w:val="left" w:pos="851"/>
        </w:tabs>
        <w:spacing w:line="240" w:lineRule="auto"/>
        <w:rPr>
          <w:rFonts w:ascii="Calibri" w:eastAsia="Times New Roman" w:hAnsi="Calibri" w:cs="Times New Roman"/>
          <w:sz w:val="22"/>
          <w:szCs w:val="20"/>
        </w:rPr>
      </w:pPr>
    </w:p>
    <w:p w14:paraId="0808C5CA" w14:textId="77777777" w:rsidR="00350B71" w:rsidRDefault="00350B71" w:rsidP="00513345">
      <w:pPr>
        <w:tabs>
          <w:tab w:val="left" w:pos="851"/>
        </w:tabs>
        <w:spacing w:line="240" w:lineRule="auto"/>
        <w:rPr>
          <w:rFonts w:ascii="Calibri" w:eastAsia="Times New Roman" w:hAnsi="Calibri" w:cs="Times New Roman"/>
          <w:sz w:val="22"/>
          <w:szCs w:val="20"/>
        </w:rPr>
      </w:pPr>
    </w:p>
    <w:p w14:paraId="539891E0" w14:textId="77777777" w:rsidR="00350B71" w:rsidRDefault="00350B71" w:rsidP="00513345">
      <w:pPr>
        <w:tabs>
          <w:tab w:val="left" w:pos="851"/>
        </w:tabs>
        <w:spacing w:line="240" w:lineRule="auto"/>
        <w:rPr>
          <w:rFonts w:ascii="Calibri" w:eastAsia="Times New Roman" w:hAnsi="Calibri" w:cs="Times New Roman"/>
          <w:sz w:val="22"/>
          <w:szCs w:val="20"/>
        </w:rPr>
      </w:pPr>
    </w:p>
    <w:p w14:paraId="1F2120C2" w14:textId="77777777" w:rsidR="000548D5" w:rsidRPr="00513345" w:rsidRDefault="000548D5" w:rsidP="00513345">
      <w:pPr>
        <w:tabs>
          <w:tab w:val="left" w:pos="851"/>
        </w:tabs>
        <w:spacing w:line="240" w:lineRule="auto"/>
        <w:rPr>
          <w:rFonts w:ascii="Calibri" w:eastAsia="Times New Roman" w:hAnsi="Calibri" w:cs="Times New Roman"/>
          <w:sz w:val="22"/>
          <w:szCs w:val="20"/>
        </w:rPr>
      </w:pPr>
    </w:p>
    <w:p w14:paraId="54F278E9" w14:textId="77777777" w:rsidR="00513345" w:rsidRPr="00513345" w:rsidRDefault="00513345" w:rsidP="00513345">
      <w:pPr>
        <w:tabs>
          <w:tab w:val="left" w:pos="851"/>
        </w:tabs>
        <w:spacing w:line="240" w:lineRule="auto"/>
        <w:rPr>
          <w:rFonts w:ascii="Calibri" w:eastAsia="Times New Roman" w:hAnsi="Calibri" w:cs="Times New Roman"/>
          <w:sz w:val="56"/>
          <w:szCs w:val="56"/>
        </w:rPr>
      </w:pPr>
      <w:r w:rsidRPr="00513345">
        <w:rPr>
          <w:rFonts w:ascii="Calibri" w:eastAsia="Times New Roman" w:hAnsi="Calibri" w:cs="Times New Roman"/>
          <w:sz w:val="56"/>
          <w:szCs w:val="56"/>
        </w:rPr>
        <w:t xml:space="preserve"> 001</w:t>
      </w:r>
    </w:p>
    <w:p w14:paraId="75155297"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noProof/>
          <w:sz w:val="22"/>
          <w:szCs w:val="20"/>
          <w:lang w:val="nb-NO" w:eastAsia="nb-NO"/>
        </w:rPr>
        <w:drawing>
          <wp:inline distT="0" distB="0" distL="0" distR="0" wp14:anchorId="16004265" wp14:editId="22FFD1E5">
            <wp:extent cx="718820" cy="1078230"/>
            <wp:effectExtent l="0" t="0" r="5080" b="762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18820" cy="1078230"/>
                    </a:xfrm>
                    <a:prstGeom prst="rect">
                      <a:avLst/>
                    </a:prstGeom>
                    <a:noFill/>
                    <a:ln>
                      <a:noFill/>
                    </a:ln>
                  </pic:spPr>
                </pic:pic>
              </a:graphicData>
            </a:graphic>
          </wp:inline>
        </w:drawing>
      </w:r>
      <w:r w:rsidRPr="00513345">
        <w:rPr>
          <w:rFonts w:ascii="Calibri" w:eastAsia="Times New Roman" w:hAnsi="Calibri" w:cs="Times New Roman"/>
          <w:noProof/>
          <w:sz w:val="22"/>
          <w:szCs w:val="20"/>
          <w:lang w:val="nb-NO" w:eastAsia="nb-NO"/>
        </w:rPr>
        <w:drawing>
          <wp:inline distT="0" distB="0" distL="0" distR="0" wp14:anchorId="4B23F051" wp14:editId="3CC7411F">
            <wp:extent cx="718820" cy="1078230"/>
            <wp:effectExtent l="0" t="0" r="508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18820" cy="1078230"/>
                    </a:xfrm>
                    <a:prstGeom prst="rect">
                      <a:avLst/>
                    </a:prstGeom>
                    <a:noFill/>
                    <a:ln>
                      <a:noFill/>
                    </a:ln>
                  </pic:spPr>
                </pic:pic>
              </a:graphicData>
            </a:graphic>
          </wp:inline>
        </w:drawing>
      </w:r>
    </w:p>
    <w:p w14:paraId="4E0E63CA"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bl>
      <w:tblPr>
        <w:tblStyle w:val="TableGrid"/>
        <w:tblW w:w="0" w:type="auto"/>
        <w:tblLook w:val="04A0" w:firstRow="1" w:lastRow="0" w:firstColumn="1" w:lastColumn="0" w:noHBand="0" w:noVBand="1"/>
      </w:tblPr>
      <w:tblGrid>
        <w:gridCol w:w="5048"/>
        <w:gridCol w:w="5147"/>
      </w:tblGrid>
      <w:tr w:rsidR="00513345" w:rsidRPr="00513345" w14:paraId="26B94F00" w14:textId="77777777" w:rsidTr="002917F2">
        <w:tc>
          <w:tcPr>
            <w:tcW w:w="12950" w:type="dxa"/>
            <w:gridSpan w:val="2"/>
          </w:tcPr>
          <w:p w14:paraId="19171CD1" w14:textId="77777777" w:rsidR="00513345" w:rsidRPr="000548D5" w:rsidRDefault="00513345" w:rsidP="00513345">
            <w:pPr>
              <w:tabs>
                <w:tab w:val="left" w:pos="851"/>
              </w:tabs>
              <w:spacing w:line="240" w:lineRule="auto"/>
              <w:rPr>
                <w:rFonts w:ascii="Calibri" w:eastAsia="Times New Roman" w:hAnsi="Calibri" w:cs="Times New Roman"/>
                <w:b/>
                <w:sz w:val="24"/>
                <w:szCs w:val="24"/>
              </w:rPr>
            </w:pPr>
            <w:r w:rsidRPr="000548D5">
              <w:rPr>
                <w:rFonts w:ascii="Calibri" w:eastAsia="Times New Roman" w:hAnsi="Calibri" w:cs="Times New Roman"/>
                <w:b/>
                <w:sz w:val="24"/>
                <w:szCs w:val="24"/>
              </w:rPr>
              <w:t>Regional AtoN status bits format : 001 (refer to VTT-EG AIS AtoN for Inland Use standard)</w:t>
            </w:r>
          </w:p>
        </w:tc>
      </w:tr>
      <w:tr w:rsidR="00513345" w:rsidRPr="00513345" w14:paraId="69086AB4" w14:textId="77777777" w:rsidTr="002917F2">
        <w:tc>
          <w:tcPr>
            <w:tcW w:w="6475" w:type="dxa"/>
          </w:tcPr>
          <w:p w14:paraId="2E187B02" w14:textId="77777777" w:rsidR="00513345" w:rsidRPr="00513345" w:rsidRDefault="00513345" w:rsidP="00513345">
            <w:pPr>
              <w:tabs>
                <w:tab w:val="left" w:pos="851"/>
              </w:tabs>
              <w:spacing w:line="240" w:lineRule="auto"/>
              <w:rPr>
                <w:rFonts w:ascii="Calibri" w:eastAsia="Times New Roman" w:hAnsi="Calibri" w:cs="Times New Roman"/>
                <w:b/>
                <w:sz w:val="22"/>
                <w:szCs w:val="20"/>
              </w:rPr>
            </w:pPr>
            <w:r w:rsidRPr="00513345">
              <w:rPr>
                <w:rFonts w:ascii="Calibri" w:eastAsia="Times New Roman" w:hAnsi="Calibri" w:cs="Times New Roman"/>
                <w:b/>
                <w:sz w:val="22"/>
                <w:szCs w:val="20"/>
              </w:rPr>
              <w:t>Page id</w:t>
            </w:r>
          </w:p>
        </w:tc>
        <w:tc>
          <w:tcPr>
            <w:tcW w:w="6475" w:type="dxa"/>
          </w:tcPr>
          <w:p w14:paraId="7C33C48E" w14:textId="77777777" w:rsidR="00513345" w:rsidRPr="00513345" w:rsidRDefault="00513345" w:rsidP="00513345">
            <w:pPr>
              <w:tabs>
                <w:tab w:val="left" w:pos="851"/>
              </w:tabs>
              <w:spacing w:line="240" w:lineRule="auto"/>
              <w:rPr>
                <w:rFonts w:ascii="Calibri" w:eastAsia="Times New Roman" w:hAnsi="Calibri" w:cs="Times New Roman"/>
                <w:b/>
                <w:sz w:val="22"/>
                <w:szCs w:val="20"/>
              </w:rPr>
            </w:pPr>
            <w:r w:rsidRPr="00513345">
              <w:rPr>
                <w:rFonts w:ascii="Calibri" w:eastAsia="Times New Roman" w:hAnsi="Calibri" w:cs="Times New Roman"/>
                <w:b/>
                <w:sz w:val="22"/>
                <w:szCs w:val="20"/>
              </w:rPr>
              <w:t>Reserved for regional use</w:t>
            </w:r>
          </w:p>
        </w:tc>
      </w:tr>
      <w:tr w:rsidR="00513345" w:rsidRPr="00513345" w14:paraId="01DA7236" w14:textId="77777777" w:rsidTr="002917F2">
        <w:tc>
          <w:tcPr>
            <w:tcW w:w="6475" w:type="dxa"/>
          </w:tcPr>
          <w:p w14:paraId="02F2639F" w14:textId="77777777" w:rsidR="00513345" w:rsidRPr="00513345" w:rsidRDefault="00513345" w:rsidP="00513345">
            <w:pPr>
              <w:tabs>
                <w:tab w:val="left" w:pos="851"/>
              </w:tabs>
              <w:spacing w:line="240" w:lineRule="auto"/>
              <w:rPr>
                <w:rFonts w:ascii="Calibri" w:eastAsia="Times New Roman" w:hAnsi="Calibri" w:cs="Times New Roman"/>
                <w:sz w:val="22"/>
                <w:szCs w:val="20"/>
              </w:rPr>
            </w:pPr>
            <w:r w:rsidRPr="00513345">
              <w:rPr>
                <w:rFonts w:ascii="Calibri" w:eastAsia="Times New Roman" w:hAnsi="Calibri" w:cs="Times New Roman"/>
                <w:sz w:val="22"/>
                <w:szCs w:val="20"/>
              </w:rPr>
              <w:t>001</w:t>
            </w:r>
          </w:p>
        </w:tc>
        <w:tc>
          <w:tcPr>
            <w:tcW w:w="6475" w:type="dxa"/>
          </w:tcPr>
          <w:p w14:paraId="27E47147" w14:textId="77777777" w:rsidR="00513345" w:rsidRPr="00513345" w:rsidRDefault="00513345" w:rsidP="00513345">
            <w:pPr>
              <w:tabs>
                <w:tab w:val="left" w:pos="851"/>
              </w:tabs>
              <w:spacing w:line="240" w:lineRule="auto"/>
              <w:rPr>
                <w:rFonts w:ascii="Calibri" w:eastAsia="Times New Roman" w:hAnsi="Calibri" w:cs="Times New Roman"/>
                <w:sz w:val="22"/>
                <w:szCs w:val="20"/>
              </w:rPr>
            </w:pPr>
          </w:p>
        </w:tc>
      </w:tr>
    </w:tbl>
    <w:p w14:paraId="345C3BB0" w14:textId="77777777" w:rsidR="00513345" w:rsidRDefault="00513345" w:rsidP="0060166E">
      <w:pPr>
        <w:pStyle w:val="BodyText"/>
      </w:pPr>
    </w:p>
    <w:p w14:paraId="516AA003" w14:textId="77777777" w:rsidR="00513345" w:rsidRDefault="00513345" w:rsidP="0060166E">
      <w:pPr>
        <w:pStyle w:val="Figurecaption"/>
      </w:pPr>
      <w:r w:rsidRPr="000548D5">
        <w:t>Recommended use of status bits</w:t>
      </w:r>
      <w:r w:rsidR="00DB30EF" w:rsidRPr="000548D5">
        <w:t xml:space="preserve"> for MAtoN and Regional use</w:t>
      </w:r>
    </w:p>
    <w:p w14:paraId="0289721A" w14:textId="77777777" w:rsidR="00350B71" w:rsidRPr="00350B71" w:rsidRDefault="00350B71" w:rsidP="00350B71"/>
    <w:p w14:paraId="6DEB0F35" w14:textId="77777777" w:rsidR="0060166E" w:rsidRDefault="0060166E" w:rsidP="002858A7">
      <w:pPr>
        <w:pStyle w:val="Heading3"/>
      </w:pPr>
      <w:bookmarkStart w:id="103" w:name="_Toc296938540"/>
      <w:bookmarkStart w:id="104" w:name="_Toc59531961"/>
      <w:r>
        <w:t>Type of Aid to Navigation</w:t>
      </w:r>
      <w:bookmarkEnd w:id="103"/>
      <w:bookmarkEnd w:id="104"/>
    </w:p>
    <w:p w14:paraId="6DB35432" w14:textId="77777777" w:rsidR="0060166E" w:rsidRPr="00384D2B" w:rsidRDefault="0060166E" w:rsidP="0060166E">
      <w:pPr>
        <w:pStyle w:val="BodyText"/>
      </w:pPr>
      <w:r w:rsidRPr="00384D2B">
        <w:t>The types of Aids to Navigation listed below are based on the IALA Maritime Buoyage System, where applicable.</w:t>
      </w:r>
    </w:p>
    <w:p w14:paraId="13B20152" w14:textId="77777777" w:rsidR="00BF2E31" w:rsidRDefault="0060166E" w:rsidP="00BF2E31">
      <w:pPr>
        <w:pStyle w:val="BodyText"/>
      </w:pPr>
      <w:r w:rsidRPr="003D67F8">
        <w:t>There is potential for confusion when deciding whether an aid is lighted or unlighted</w:t>
      </w:r>
      <w:r w:rsidRPr="000548D5">
        <w:t xml:space="preserve">. </w:t>
      </w:r>
      <w:r w:rsidR="00BE0C65" w:rsidRPr="000548D5">
        <w:t>National c</w:t>
      </w:r>
      <w:r w:rsidRPr="000548D5">
        <w:t>ompetent</w:t>
      </w:r>
      <w:r w:rsidRPr="003D67F8">
        <w:t xml:space="preserve"> authorities may wish to use the eight AtoN Status Bits of the message to indicate this.</w:t>
      </w:r>
      <w:bookmarkStart w:id="105" w:name="_Ref142126351"/>
      <w:bookmarkStart w:id="106" w:name="_Toc296938553"/>
      <w:bookmarkStart w:id="107" w:name="_Ref139009893"/>
    </w:p>
    <w:p w14:paraId="2EE963B5" w14:textId="77777777" w:rsidR="0060166E" w:rsidRDefault="0060166E" w:rsidP="00BF2E31">
      <w:pPr>
        <w:pStyle w:val="BodyText"/>
      </w:pPr>
      <w:r>
        <w:t>The nature and type of AtoN can be indicated with 32 different codes</w:t>
      </w:r>
      <w:bookmarkEnd w:id="105"/>
      <w:bookmarkEnd w:id="106"/>
      <w:r w:rsidR="00665268">
        <w:t>:</w:t>
      </w:r>
    </w:p>
    <w:p w14:paraId="4AA2E414" w14:textId="77777777" w:rsidR="00665268" w:rsidRDefault="00665268">
      <w:pPr>
        <w:pStyle w:val="Tablecaption"/>
      </w:pPr>
      <w:bookmarkStart w:id="108" w:name="_Toc59531574"/>
      <w:r>
        <w:t>AtoN codes</w:t>
      </w:r>
      <w:bookmarkEnd w:id="108"/>
    </w:p>
    <w:bookmarkEnd w:id="107"/>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60"/>
        <w:gridCol w:w="6012"/>
      </w:tblGrid>
      <w:tr w:rsidR="0060166E" w:rsidRPr="0005058A" w14:paraId="6A3B642B" w14:textId="77777777" w:rsidTr="006743ED">
        <w:trPr>
          <w:tblHeader/>
          <w:jc w:val="center"/>
        </w:trPr>
        <w:tc>
          <w:tcPr>
            <w:tcW w:w="1908" w:type="dxa"/>
            <w:shd w:val="clear" w:color="auto" w:fill="auto"/>
          </w:tcPr>
          <w:p w14:paraId="6614BE7C" w14:textId="77777777" w:rsidR="0060166E" w:rsidRPr="0005058A" w:rsidRDefault="0060166E" w:rsidP="006743ED">
            <w:pPr>
              <w:pStyle w:val="Tabletexttitle"/>
            </w:pPr>
          </w:p>
        </w:tc>
        <w:tc>
          <w:tcPr>
            <w:tcW w:w="1260" w:type="dxa"/>
            <w:shd w:val="clear" w:color="auto" w:fill="auto"/>
          </w:tcPr>
          <w:p w14:paraId="44DC987A" w14:textId="77777777" w:rsidR="0060166E" w:rsidRPr="006743ED" w:rsidRDefault="0060166E" w:rsidP="006743ED">
            <w:pPr>
              <w:pStyle w:val="Tabletexttitle"/>
            </w:pPr>
            <w:r w:rsidRPr="006743ED">
              <w:t>Code</w:t>
            </w:r>
          </w:p>
        </w:tc>
        <w:tc>
          <w:tcPr>
            <w:tcW w:w="6012" w:type="dxa"/>
            <w:shd w:val="clear" w:color="auto" w:fill="auto"/>
          </w:tcPr>
          <w:p w14:paraId="5DD25CB5" w14:textId="77777777" w:rsidR="0060166E" w:rsidRPr="006743ED" w:rsidRDefault="0060166E" w:rsidP="006743ED">
            <w:pPr>
              <w:pStyle w:val="Tabletexttitle"/>
            </w:pPr>
            <w:r w:rsidRPr="006743ED">
              <w:t>Definition</w:t>
            </w:r>
          </w:p>
        </w:tc>
      </w:tr>
      <w:tr w:rsidR="0060166E" w:rsidRPr="0005058A" w14:paraId="01C26BC9" w14:textId="77777777" w:rsidTr="00011DD8">
        <w:trPr>
          <w:jc w:val="center"/>
        </w:trPr>
        <w:tc>
          <w:tcPr>
            <w:tcW w:w="1908" w:type="dxa"/>
          </w:tcPr>
          <w:p w14:paraId="037EAC5A" w14:textId="77777777" w:rsidR="0060166E" w:rsidRPr="0005058A" w:rsidRDefault="0060166E" w:rsidP="006743ED">
            <w:pPr>
              <w:pStyle w:val="Tabletext"/>
            </w:pPr>
          </w:p>
        </w:tc>
        <w:tc>
          <w:tcPr>
            <w:tcW w:w="1260" w:type="dxa"/>
          </w:tcPr>
          <w:p w14:paraId="2DA6AD4C" w14:textId="77777777" w:rsidR="0060166E" w:rsidRPr="0005058A" w:rsidRDefault="0060166E" w:rsidP="006743ED">
            <w:pPr>
              <w:pStyle w:val="Tabletext"/>
            </w:pPr>
            <w:r w:rsidRPr="0005058A">
              <w:t>0</w:t>
            </w:r>
          </w:p>
        </w:tc>
        <w:tc>
          <w:tcPr>
            <w:tcW w:w="6012" w:type="dxa"/>
          </w:tcPr>
          <w:p w14:paraId="6E5303B7" w14:textId="77777777" w:rsidR="0060166E" w:rsidRPr="0005058A" w:rsidRDefault="0060166E" w:rsidP="006743ED">
            <w:pPr>
              <w:pStyle w:val="Tabletext"/>
            </w:pPr>
            <w:r w:rsidRPr="0005058A">
              <w:t>Default, Type of AtoN not specified</w:t>
            </w:r>
          </w:p>
        </w:tc>
      </w:tr>
      <w:tr w:rsidR="0060166E" w:rsidRPr="0005058A" w14:paraId="49835328" w14:textId="77777777" w:rsidTr="00011DD8">
        <w:trPr>
          <w:jc w:val="center"/>
        </w:trPr>
        <w:tc>
          <w:tcPr>
            <w:tcW w:w="1908" w:type="dxa"/>
          </w:tcPr>
          <w:p w14:paraId="1AADAB81" w14:textId="77777777" w:rsidR="0060166E" w:rsidRPr="0005058A" w:rsidRDefault="0060166E" w:rsidP="006743ED">
            <w:pPr>
              <w:pStyle w:val="Tabletext"/>
            </w:pPr>
          </w:p>
        </w:tc>
        <w:tc>
          <w:tcPr>
            <w:tcW w:w="1260" w:type="dxa"/>
          </w:tcPr>
          <w:p w14:paraId="13993129" w14:textId="77777777" w:rsidR="0060166E" w:rsidRPr="0005058A" w:rsidRDefault="0060166E" w:rsidP="006743ED">
            <w:pPr>
              <w:pStyle w:val="Tabletext"/>
            </w:pPr>
            <w:r w:rsidRPr="0005058A">
              <w:t>1</w:t>
            </w:r>
          </w:p>
        </w:tc>
        <w:tc>
          <w:tcPr>
            <w:tcW w:w="6012" w:type="dxa"/>
          </w:tcPr>
          <w:p w14:paraId="76FFAC56" w14:textId="77777777" w:rsidR="0060166E" w:rsidRPr="0005058A" w:rsidRDefault="0060166E" w:rsidP="006743ED">
            <w:pPr>
              <w:pStyle w:val="Tabletext"/>
            </w:pPr>
            <w:r w:rsidRPr="0005058A">
              <w:t>Reference point</w:t>
            </w:r>
          </w:p>
        </w:tc>
      </w:tr>
      <w:tr w:rsidR="0060166E" w:rsidRPr="0005058A" w14:paraId="1B7E7075" w14:textId="77777777" w:rsidTr="00011DD8">
        <w:trPr>
          <w:jc w:val="center"/>
        </w:trPr>
        <w:tc>
          <w:tcPr>
            <w:tcW w:w="1908" w:type="dxa"/>
          </w:tcPr>
          <w:p w14:paraId="4E19FF5F" w14:textId="77777777" w:rsidR="0060166E" w:rsidRPr="0005058A" w:rsidRDefault="0060166E" w:rsidP="006743ED">
            <w:pPr>
              <w:pStyle w:val="Tabletext"/>
            </w:pPr>
          </w:p>
        </w:tc>
        <w:tc>
          <w:tcPr>
            <w:tcW w:w="1260" w:type="dxa"/>
          </w:tcPr>
          <w:p w14:paraId="5666B12F" w14:textId="77777777" w:rsidR="0060166E" w:rsidRPr="0005058A" w:rsidRDefault="0060166E" w:rsidP="006743ED">
            <w:pPr>
              <w:pStyle w:val="Tabletext"/>
            </w:pPr>
            <w:r w:rsidRPr="0005058A">
              <w:t>2</w:t>
            </w:r>
          </w:p>
        </w:tc>
        <w:tc>
          <w:tcPr>
            <w:tcW w:w="6012" w:type="dxa"/>
          </w:tcPr>
          <w:p w14:paraId="3CA83177" w14:textId="77777777" w:rsidR="0060166E" w:rsidRPr="0005058A" w:rsidRDefault="0060166E" w:rsidP="006743ED">
            <w:pPr>
              <w:pStyle w:val="Tabletext"/>
            </w:pPr>
            <w:r w:rsidRPr="003168D5">
              <w:t>RACON</w:t>
            </w:r>
            <w:r w:rsidR="00670D30" w:rsidRPr="003168D5">
              <w:t xml:space="preserve"> </w:t>
            </w:r>
            <w:r w:rsidR="00670D30" w:rsidRPr="000548D5">
              <w:t>or MAtoN</w:t>
            </w:r>
          </w:p>
        </w:tc>
      </w:tr>
      <w:tr w:rsidR="0060166E" w:rsidRPr="0005058A" w14:paraId="2E607146" w14:textId="77777777" w:rsidTr="00011DD8">
        <w:trPr>
          <w:jc w:val="center"/>
        </w:trPr>
        <w:tc>
          <w:tcPr>
            <w:tcW w:w="1908" w:type="dxa"/>
          </w:tcPr>
          <w:p w14:paraId="5CAD0441" w14:textId="77777777" w:rsidR="0060166E" w:rsidRPr="0005058A" w:rsidRDefault="0060166E" w:rsidP="006743ED">
            <w:pPr>
              <w:pStyle w:val="Tabletext"/>
            </w:pPr>
          </w:p>
        </w:tc>
        <w:tc>
          <w:tcPr>
            <w:tcW w:w="1260" w:type="dxa"/>
          </w:tcPr>
          <w:p w14:paraId="748923F3" w14:textId="77777777" w:rsidR="0060166E" w:rsidRPr="0005058A" w:rsidRDefault="0060166E" w:rsidP="006743ED">
            <w:pPr>
              <w:pStyle w:val="Tabletext"/>
            </w:pPr>
            <w:r w:rsidRPr="0005058A">
              <w:t>3</w:t>
            </w:r>
          </w:p>
        </w:tc>
        <w:tc>
          <w:tcPr>
            <w:tcW w:w="6012" w:type="dxa"/>
          </w:tcPr>
          <w:p w14:paraId="4C352886" w14:textId="77777777" w:rsidR="0060166E" w:rsidRPr="0005058A" w:rsidRDefault="0060166E" w:rsidP="006743ED">
            <w:pPr>
              <w:pStyle w:val="Tabletext"/>
            </w:pPr>
            <w:r w:rsidRPr="0005058A">
              <w:t>Fixed structure off shore, such as oil platforms, wind farms. (Note: This code should identify an obstruction that is fitted with an Aid-to-Navigation AIS station.)</w:t>
            </w:r>
          </w:p>
        </w:tc>
      </w:tr>
      <w:tr w:rsidR="0060166E" w:rsidRPr="0005058A" w14:paraId="07E9B074" w14:textId="77777777" w:rsidTr="00011DD8">
        <w:trPr>
          <w:jc w:val="center"/>
        </w:trPr>
        <w:tc>
          <w:tcPr>
            <w:tcW w:w="1908" w:type="dxa"/>
          </w:tcPr>
          <w:p w14:paraId="44E6670B" w14:textId="77777777" w:rsidR="0060166E" w:rsidRPr="0005058A" w:rsidRDefault="0060166E" w:rsidP="006743ED">
            <w:pPr>
              <w:pStyle w:val="Tabletext"/>
            </w:pPr>
          </w:p>
        </w:tc>
        <w:tc>
          <w:tcPr>
            <w:tcW w:w="1260" w:type="dxa"/>
          </w:tcPr>
          <w:p w14:paraId="560BD7F4" w14:textId="77777777" w:rsidR="0060166E" w:rsidRPr="0005058A" w:rsidRDefault="0060166E" w:rsidP="006743ED">
            <w:pPr>
              <w:pStyle w:val="Tabletext"/>
            </w:pPr>
            <w:r w:rsidRPr="0005058A">
              <w:t>4</w:t>
            </w:r>
          </w:p>
        </w:tc>
        <w:tc>
          <w:tcPr>
            <w:tcW w:w="6012" w:type="dxa"/>
          </w:tcPr>
          <w:p w14:paraId="1F688602" w14:textId="77777777" w:rsidR="0060166E" w:rsidRPr="0005058A" w:rsidRDefault="0060166E" w:rsidP="006743ED">
            <w:pPr>
              <w:pStyle w:val="Tabletext"/>
            </w:pPr>
            <w:r w:rsidRPr="0005058A">
              <w:t>Spare, Reserved for future use.</w:t>
            </w:r>
          </w:p>
        </w:tc>
      </w:tr>
      <w:tr w:rsidR="0060166E" w:rsidRPr="0005058A" w14:paraId="228BB05F" w14:textId="77777777" w:rsidTr="00011DD8">
        <w:trPr>
          <w:jc w:val="center"/>
        </w:trPr>
        <w:tc>
          <w:tcPr>
            <w:tcW w:w="1908" w:type="dxa"/>
          </w:tcPr>
          <w:p w14:paraId="2B230EAF" w14:textId="77777777" w:rsidR="0060166E" w:rsidRPr="0005058A" w:rsidRDefault="0060166E" w:rsidP="006743ED">
            <w:pPr>
              <w:pStyle w:val="Tabletext"/>
            </w:pPr>
            <w:r w:rsidRPr="0005058A">
              <w:t>Fixed AtoN</w:t>
            </w:r>
          </w:p>
        </w:tc>
        <w:tc>
          <w:tcPr>
            <w:tcW w:w="1260" w:type="dxa"/>
          </w:tcPr>
          <w:p w14:paraId="7AF7206B" w14:textId="77777777" w:rsidR="0060166E" w:rsidRPr="0005058A" w:rsidRDefault="0060166E" w:rsidP="006743ED">
            <w:pPr>
              <w:pStyle w:val="Tabletext"/>
            </w:pPr>
            <w:r w:rsidRPr="0005058A">
              <w:t>5</w:t>
            </w:r>
          </w:p>
        </w:tc>
        <w:tc>
          <w:tcPr>
            <w:tcW w:w="6012" w:type="dxa"/>
          </w:tcPr>
          <w:p w14:paraId="75A3A8B2" w14:textId="77777777" w:rsidR="0060166E" w:rsidRPr="0005058A" w:rsidRDefault="0060166E" w:rsidP="006743ED">
            <w:pPr>
              <w:pStyle w:val="Tabletext"/>
            </w:pPr>
            <w:r w:rsidRPr="0005058A">
              <w:t>Light, without sectors</w:t>
            </w:r>
          </w:p>
        </w:tc>
      </w:tr>
      <w:tr w:rsidR="0060166E" w:rsidRPr="0005058A" w14:paraId="5A822000" w14:textId="77777777" w:rsidTr="00011DD8">
        <w:trPr>
          <w:jc w:val="center"/>
        </w:trPr>
        <w:tc>
          <w:tcPr>
            <w:tcW w:w="1908" w:type="dxa"/>
          </w:tcPr>
          <w:p w14:paraId="63FA0227" w14:textId="77777777" w:rsidR="0060166E" w:rsidRPr="0005058A" w:rsidRDefault="0060166E" w:rsidP="006743ED">
            <w:pPr>
              <w:pStyle w:val="Tabletext"/>
            </w:pPr>
          </w:p>
        </w:tc>
        <w:tc>
          <w:tcPr>
            <w:tcW w:w="1260" w:type="dxa"/>
          </w:tcPr>
          <w:p w14:paraId="0931839D" w14:textId="77777777" w:rsidR="0060166E" w:rsidRPr="0005058A" w:rsidRDefault="0060166E" w:rsidP="006743ED">
            <w:pPr>
              <w:pStyle w:val="Tabletext"/>
            </w:pPr>
            <w:r w:rsidRPr="0005058A">
              <w:t>6</w:t>
            </w:r>
          </w:p>
        </w:tc>
        <w:tc>
          <w:tcPr>
            <w:tcW w:w="6012" w:type="dxa"/>
          </w:tcPr>
          <w:p w14:paraId="4B92D1A9" w14:textId="77777777" w:rsidR="0060166E" w:rsidRPr="0005058A" w:rsidRDefault="0060166E" w:rsidP="006743ED">
            <w:pPr>
              <w:pStyle w:val="Tabletext"/>
            </w:pPr>
            <w:r w:rsidRPr="0005058A">
              <w:t>Light, with sectors</w:t>
            </w:r>
          </w:p>
        </w:tc>
      </w:tr>
      <w:tr w:rsidR="0060166E" w:rsidRPr="0005058A" w14:paraId="60FAA518" w14:textId="77777777" w:rsidTr="00011DD8">
        <w:trPr>
          <w:jc w:val="center"/>
        </w:trPr>
        <w:tc>
          <w:tcPr>
            <w:tcW w:w="1908" w:type="dxa"/>
          </w:tcPr>
          <w:p w14:paraId="4D129783" w14:textId="77777777" w:rsidR="0060166E" w:rsidRPr="0005058A" w:rsidRDefault="0060166E" w:rsidP="006743ED">
            <w:pPr>
              <w:pStyle w:val="Tabletext"/>
            </w:pPr>
          </w:p>
        </w:tc>
        <w:tc>
          <w:tcPr>
            <w:tcW w:w="1260" w:type="dxa"/>
          </w:tcPr>
          <w:p w14:paraId="5D4B4B90" w14:textId="77777777" w:rsidR="0060166E" w:rsidRPr="0005058A" w:rsidRDefault="0060166E" w:rsidP="006743ED">
            <w:pPr>
              <w:pStyle w:val="Tabletext"/>
            </w:pPr>
            <w:r w:rsidRPr="0005058A">
              <w:t>7</w:t>
            </w:r>
          </w:p>
        </w:tc>
        <w:tc>
          <w:tcPr>
            <w:tcW w:w="6012" w:type="dxa"/>
          </w:tcPr>
          <w:p w14:paraId="2C9EBE63" w14:textId="77777777" w:rsidR="0060166E" w:rsidRPr="0005058A" w:rsidRDefault="0060166E" w:rsidP="006743ED">
            <w:pPr>
              <w:pStyle w:val="Tabletext"/>
            </w:pPr>
            <w:r w:rsidRPr="0005058A">
              <w:t>Leading Light Front</w:t>
            </w:r>
          </w:p>
        </w:tc>
      </w:tr>
      <w:tr w:rsidR="0060166E" w:rsidRPr="0005058A" w14:paraId="56CD0297" w14:textId="77777777" w:rsidTr="00011DD8">
        <w:trPr>
          <w:jc w:val="center"/>
        </w:trPr>
        <w:tc>
          <w:tcPr>
            <w:tcW w:w="1908" w:type="dxa"/>
          </w:tcPr>
          <w:p w14:paraId="0A9C6E5A" w14:textId="77777777" w:rsidR="0060166E" w:rsidRPr="0005058A" w:rsidRDefault="0060166E" w:rsidP="006743ED">
            <w:pPr>
              <w:pStyle w:val="Tabletext"/>
            </w:pPr>
          </w:p>
        </w:tc>
        <w:tc>
          <w:tcPr>
            <w:tcW w:w="1260" w:type="dxa"/>
          </w:tcPr>
          <w:p w14:paraId="2E422400" w14:textId="77777777" w:rsidR="0060166E" w:rsidRPr="0005058A" w:rsidRDefault="0060166E" w:rsidP="006743ED">
            <w:pPr>
              <w:pStyle w:val="Tabletext"/>
            </w:pPr>
            <w:r w:rsidRPr="0005058A">
              <w:t>8</w:t>
            </w:r>
          </w:p>
        </w:tc>
        <w:tc>
          <w:tcPr>
            <w:tcW w:w="6012" w:type="dxa"/>
          </w:tcPr>
          <w:p w14:paraId="3A6BDB68" w14:textId="77777777" w:rsidR="0060166E" w:rsidRPr="0005058A" w:rsidRDefault="0060166E" w:rsidP="006743ED">
            <w:pPr>
              <w:pStyle w:val="Tabletext"/>
            </w:pPr>
            <w:r w:rsidRPr="0005058A">
              <w:t>Leading Light Rear</w:t>
            </w:r>
          </w:p>
        </w:tc>
      </w:tr>
      <w:tr w:rsidR="0060166E" w:rsidRPr="0005058A" w14:paraId="62CEBE10" w14:textId="77777777" w:rsidTr="00011DD8">
        <w:trPr>
          <w:jc w:val="center"/>
        </w:trPr>
        <w:tc>
          <w:tcPr>
            <w:tcW w:w="1908" w:type="dxa"/>
          </w:tcPr>
          <w:p w14:paraId="11E94495" w14:textId="77777777" w:rsidR="0060166E" w:rsidRPr="0005058A" w:rsidRDefault="0060166E" w:rsidP="006743ED">
            <w:pPr>
              <w:pStyle w:val="Tabletext"/>
            </w:pPr>
          </w:p>
        </w:tc>
        <w:tc>
          <w:tcPr>
            <w:tcW w:w="1260" w:type="dxa"/>
          </w:tcPr>
          <w:p w14:paraId="3CF8C6EB" w14:textId="77777777" w:rsidR="0060166E" w:rsidRPr="0005058A" w:rsidRDefault="0060166E" w:rsidP="006743ED">
            <w:pPr>
              <w:pStyle w:val="Tabletext"/>
            </w:pPr>
            <w:r w:rsidRPr="0005058A">
              <w:t>9</w:t>
            </w:r>
          </w:p>
        </w:tc>
        <w:tc>
          <w:tcPr>
            <w:tcW w:w="6012" w:type="dxa"/>
          </w:tcPr>
          <w:p w14:paraId="2EF40774" w14:textId="77777777" w:rsidR="0060166E" w:rsidRPr="0005058A" w:rsidRDefault="0060166E" w:rsidP="006743ED">
            <w:pPr>
              <w:pStyle w:val="Tabletext"/>
            </w:pPr>
            <w:r w:rsidRPr="0005058A">
              <w:t>Beacon, Cardinal N</w:t>
            </w:r>
          </w:p>
        </w:tc>
      </w:tr>
      <w:tr w:rsidR="0060166E" w:rsidRPr="0005058A" w14:paraId="4D4FA1B4" w14:textId="77777777" w:rsidTr="00011DD8">
        <w:trPr>
          <w:jc w:val="center"/>
        </w:trPr>
        <w:tc>
          <w:tcPr>
            <w:tcW w:w="1908" w:type="dxa"/>
          </w:tcPr>
          <w:p w14:paraId="305E4C3F" w14:textId="77777777" w:rsidR="0060166E" w:rsidRPr="0005058A" w:rsidRDefault="0060166E" w:rsidP="006743ED">
            <w:pPr>
              <w:pStyle w:val="Tabletext"/>
            </w:pPr>
          </w:p>
        </w:tc>
        <w:tc>
          <w:tcPr>
            <w:tcW w:w="1260" w:type="dxa"/>
          </w:tcPr>
          <w:p w14:paraId="2C9FDDF6" w14:textId="77777777" w:rsidR="0060166E" w:rsidRPr="0005058A" w:rsidRDefault="0060166E" w:rsidP="006743ED">
            <w:pPr>
              <w:pStyle w:val="Tabletext"/>
            </w:pPr>
            <w:r w:rsidRPr="0005058A">
              <w:t>10</w:t>
            </w:r>
          </w:p>
        </w:tc>
        <w:tc>
          <w:tcPr>
            <w:tcW w:w="6012" w:type="dxa"/>
          </w:tcPr>
          <w:p w14:paraId="0C12EE60" w14:textId="77777777" w:rsidR="0060166E" w:rsidRPr="0005058A" w:rsidRDefault="0060166E" w:rsidP="006743ED">
            <w:pPr>
              <w:pStyle w:val="Tabletext"/>
            </w:pPr>
            <w:r w:rsidRPr="0005058A">
              <w:t>Beacon, Cardinal E</w:t>
            </w:r>
          </w:p>
        </w:tc>
      </w:tr>
      <w:tr w:rsidR="0060166E" w:rsidRPr="0005058A" w14:paraId="490DF556" w14:textId="77777777" w:rsidTr="00011DD8">
        <w:trPr>
          <w:jc w:val="center"/>
        </w:trPr>
        <w:tc>
          <w:tcPr>
            <w:tcW w:w="1908" w:type="dxa"/>
          </w:tcPr>
          <w:p w14:paraId="02FB6583" w14:textId="77777777" w:rsidR="0060166E" w:rsidRPr="0005058A" w:rsidRDefault="0060166E" w:rsidP="006743ED">
            <w:pPr>
              <w:pStyle w:val="Tabletext"/>
            </w:pPr>
          </w:p>
        </w:tc>
        <w:tc>
          <w:tcPr>
            <w:tcW w:w="1260" w:type="dxa"/>
          </w:tcPr>
          <w:p w14:paraId="01721462" w14:textId="77777777" w:rsidR="0060166E" w:rsidRPr="0005058A" w:rsidRDefault="0060166E" w:rsidP="006743ED">
            <w:pPr>
              <w:pStyle w:val="Tabletext"/>
            </w:pPr>
            <w:r w:rsidRPr="0005058A">
              <w:t>11</w:t>
            </w:r>
          </w:p>
        </w:tc>
        <w:tc>
          <w:tcPr>
            <w:tcW w:w="6012" w:type="dxa"/>
          </w:tcPr>
          <w:p w14:paraId="10849327" w14:textId="77777777" w:rsidR="0060166E" w:rsidRPr="0005058A" w:rsidRDefault="0060166E" w:rsidP="006743ED">
            <w:pPr>
              <w:pStyle w:val="Tabletext"/>
            </w:pPr>
            <w:r w:rsidRPr="0005058A">
              <w:t>Beacon, Cardinal S</w:t>
            </w:r>
          </w:p>
        </w:tc>
      </w:tr>
      <w:tr w:rsidR="0060166E" w:rsidRPr="0005058A" w14:paraId="08304E98" w14:textId="77777777" w:rsidTr="00011DD8">
        <w:trPr>
          <w:jc w:val="center"/>
        </w:trPr>
        <w:tc>
          <w:tcPr>
            <w:tcW w:w="1908" w:type="dxa"/>
          </w:tcPr>
          <w:p w14:paraId="3789B778" w14:textId="77777777" w:rsidR="0060166E" w:rsidRPr="0005058A" w:rsidRDefault="0060166E" w:rsidP="006743ED">
            <w:pPr>
              <w:pStyle w:val="Tabletext"/>
            </w:pPr>
          </w:p>
        </w:tc>
        <w:tc>
          <w:tcPr>
            <w:tcW w:w="1260" w:type="dxa"/>
          </w:tcPr>
          <w:p w14:paraId="395050BC" w14:textId="77777777" w:rsidR="0060166E" w:rsidRPr="0005058A" w:rsidRDefault="0060166E" w:rsidP="006743ED">
            <w:pPr>
              <w:pStyle w:val="Tabletext"/>
            </w:pPr>
            <w:r w:rsidRPr="0005058A">
              <w:t>12</w:t>
            </w:r>
          </w:p>
        </w:tc>
        <w:tc>
          <w:tcPr>
            <w:tcW w:w="6012" w:type="dxa"/>
          </w:tcPr>
          <w:p w14:paraId="5936037A" w14:textId="77777777" w:rsidR="0060166E" w:rsidRPr="0005058A" w:rsidRDefault="0060166E" w:rsidP="006743ED">
            <w:pPr>
              <w:pStyle w:val="Tabletext"/>
            </w:pPr>
            <w:r w:rsidRPr="0005058A">
              <w:t>Beacon, Cardinal W</w:t>
            </w:r>
          </w:p>
        </w:tc>
      </w:tr>
      <w:tr w:rsidR="0060166E" w:rsidRPr="0005058A" w14:paraId="300313B5" w14:textId="77777777" w:rsidTr="00011DD8">
        <w:trPr>
          <w:jc w:val="center"/>
        </w:trPr>
        <w:tc>
          <w:tcPr>
            <w:tcW w:w="1908" w:type="dxa"/>
          </w:tcPr>
          <w:p w14:paraId="4043C694" w14:textId="77777777" w:rsidR="0060166E" w:rsidRPr="0005058A" w:rsidRDefault="0060166E" w:rsidP="006743ED">
            <w:pPr>
              <w:pStyle w:val="Tabletext"/>
            </w:pPr>
          </w:p>
        </w:tc>
        <w:tc>
          <w:tcPr>
            <w:tcW w:w="1260" w:type="dxa"/>
          </w:tcPr>
          <w:p w14:paraId="0325FFCD" w14:textId="77777777" w:rsidR="0060166E" w:rsidRPr="0005058A" w:rsidRDefault="0060166E" w:rsidP="006743ED">
            <w:pPr>
              <w:pStyle w:val="Tabletext"/>
            </w:pPr>
            <w:r w:rsidRPr="0005058A">
              <w:t>13</w:t>
            </w:r>
          </w:p>
        </w:tc>
        <w:tc>
          <w:tcPr>
            <w:tcW w:w="6012" w:type="dxa"/>
          </w:tcPr>
          <w:p w14:paraId="63D2FB64" w14:textId="77777777" w:rsidR="0060166E" w:rsidRPr="0005058A" w:rsidRDefault="0060166E" w:rsidP="006743ED">
            <w:pPr>
              <w:pStyle w:val="Tabletext"/>
            </w:pPr>
            <w:r w:rsidRPr="0005058A">
              <w:t>Beacon, Port hand</w:t>
            </w:r>
          </w:p>
        </w:tc>
      </w:tr>
      <w:tr w:rsidR="0060166E" w:rsidRPr="0005058A" w14:paraId="47274324" w14:textId="77777777" w:rsidTr="00011DD8">
        <w:trPr>
          <w:jc w:val="center"/>
        </w:trPr>
        <w:tc>
          <w:tcPr>
            <w:tcW w:w="1908" w:type="dxa"/>
          </w:tcPr>
          <w:p w14:paraId="0117D236" w14:textId="77777777" w:rsidR="0060166E" w:rsidRPr="0005058A" w:rsidRDefault="0060166E" w:rsidP="006743ED">
            <w:pPr>
              <w:pStyle w:val="Tabletext"/>
            </w:pPr>
          </w:p>
        </w:tc>
        <w:tc>
          <w:tcPr>
            <w:tcW w:w="1260" w:type="dxa"/>
          </w:tcPr>
          <w:p w14:paraId="09E811BA" w14:textId="77777777" w:rsidR="0060166E" w:rsidRPr="0005058A" w:rsidRDefault="0060166E" w:rsidP="006743ED">
            <w:pPr>
              <w:pStyle w:val="Tabletext"/>
            </w:pPr>
            <w:r w:rsidRPr="0005058A">
              <w:t>14</w:t>
            </w:r>
          </w:p>
        </w:tc>
        <w:tc>
          <w:tcPr>
            <w:tcW w:w="6012" w:type="dxa"/>
          </w:tcPr>
          <w:p w14:paraId="26FCB137" w14:textId="77777777" w:rsidR="0060166E" w:rsidRPr="0005058A" w:rsidRDefault="0060166E" w:rsidP="006743ED">
            <w:pPr>
              <w:pStyle w:val="Tabletext"/>
            </w:pPr>
            <w:r w:rsidRPr="0005058A">
              <w:t>Beacon, Starboard hand</w:t>
            </w:r>
          </w:p>
        </w:tc>
      </w:tr>
      <w:tr w:rsidR="0060166E" w:rsidRPr="0005058A" w14:paraId="580728CC" w14:textId="77777777" w:rsidTr="00011DD8">
        <w:trPr>
          <w:jc w:val="center"/>
        </w:trPr>
        <w:tc>
          <w:tcPr>
            <w:tcW w:w="1908" w:type="dxa"/>
          </w:tcPr>
          <w:p w14:paraId="48478818" w14:textId="77777777" w:rsidR="0060166E" w:rsidRPr="0005058A" w:rsidRDefault="0060166E" w:rsidP="006743ED">
            <w:pPr>
              <w:pStyle w:val="Tabletext"/>
            </w:pPr>
          </w:p>
        </w:tc>
        <w:tc>
          <w:tcPr>
            <w:tcW w:w="1260" w:type="dxa"/>
          </w:tcPr>
          <w:p w14:paraId="7B3CD1F0" w14:textId="77777777" w:rsidR="0060166E" w:rsidRPr="0005058A" w:rsidRDefault="0060166E" w:rsidP="006743ED">
            <w:pPr>
              <w:pStyle w:val="Tabletext"/>
            </w:pPr>
            <w:r w:rsidRPr="0005058A">
              <w:t>15</w:t>
            </w:r>
          </w:p>
        </w:tc>
        <w:tc>
          <w:tcPr>
            <w:tcW w:w="6012" w:type="dxa"/>
          </w:tcPr>
          <w:p w14:paraId="674EE07E" w14:textId="77777777" w:rsidR="0060166E" w:rsidRPr="0005058A" w:rsidRDefault="0060166E" w:rsidP="006743ED">
            <w:pPr>
              <w:pStyle w:val="Tabletext"/>
            </w:pPr>
            <w:r w:rsidRPr="0005058A">
              <w:t>Beacon, Preferred Channel port hand</w:t>
            </w:r>
          </w:p>
        </w:tc>
      </w:tr>
      <w:tr w:rsidR="0060166E" w:rsidRPr="0005058A" w14:paraId="62F215D1" w14:textId="77777777" w:rsidTr="00011DD8">
        <w:trPr>
          <w:jc w:val="center"/>
        </w:trPr>
        <w:tc>
          <w:tcPr>
            <w:tcW w:w="1908" w:type="dxa"/>
          </w:tcPr>
          <w:p w14:paraId="25B510F3" w14:textId="77777777" w:rsidR="0060166E" w:rsidRPr="0005058A" w:rsidRDefault="0060166E" w:rsidP="006743ED">
            <w:pPr>
              <w:pStyle w:val="Tabletext"/>
            </w:pPr>
          </w:p>
        </w:tc>
        <w:tc>
          <w:tcPr>
            <w:tcW w:w="1260" w:type="dxa"/>
          </w:tcPr>
          <w:p w14:paraId="2E57F0E7" w14:textId="77777777" w:rsidR="0060166E" w:rsidRPr="0005058A" w:rsidRDefault="0060166E" w:rsidP="006743ED">
            <w:pPr>
              <w:pStyle w:val="Tabletext"/>
            </w:pPr>
            <w:r w:rsidRPr="0005058A">
              <w:t>16</w:t>
            </w:r>
          </w:p>
        </w:tc>
        <w:tc>
          <w:tcPr>
            <w:tcW w:w="6012" w:type="dxa"/>
          </w:tcPr>
          <w:p w14:paraId="7EC1915A" w14:textId="77777777" w:rsidR="0060166E" w:rsidRPr="0005058A" w:rsidRDefault="0060166E" w:rsidP="006743ED">
            <w:pPr>
              <w:pStyle w:val="Tabletext"/>
            </w:pPr>
            <w:r w:rsidRPr="0005058A">
              <w:t>Beacon, Preferred Channel starboard hand</w:t>
            </w:r>
          </w:p>
        </w:tc>
      </w:tr>
      <w:tr w:rsidR="0060166E" w:rsidRPr="0005058A" w14:paraId="2994A687" w14:textId="77777777" w:rsidTr="00011DD8">
        <w:trPr>
          <w:jc w:val="center"/>
        </w:trPr>
        <w:tc>
          <w:tcPr>
            <w:tcW w:w="1908" w:type="dxa"/>
          </w:tcPr>
          <w:p w14:paraId="7C3BD0F5" w14:textId="77777777" w:rsidR="0060166E" w:rsidRPr="0005058A" w:rsidRDefault="0060166E" w:rsidP="006743ED">
            <w:pPr>
              <w:pStyle w:val="Tabletext"/>
            </w:pPr>
          </w:p>
        </w:tc>
        <w:tc>
          <w:tcPr>
            <w:tcW w:w="1260" w:type="dxa"/>
          </w:tcPr>
          <w:p w14:paraId="1DCC45A3" w14:textId="77777777" w:rsidR="0060166E" w:rsidRPr="0005058A" w:rsidRDefault="0060166E" w:rsidP="006743ED">
            <w:pPr>
              <w:pStyle w:val="Tabletext"/>
            </w:pPr>
            <w:r w:rsidRPr="0005058A">
              <w:t>17</w:t>
            </w:r>
          </w:p>
        </w:tc>
        <w:tc>
          <w:tcPr>
            <w:tcW w:w="6012" w:type="dxa"/>
          </w:tcPr>
          <w:p w14:paraId="409830CB" w14:textId="77777777" w:rsidR="0060166E" w:rsidRPr="0005058A" w:rsidRDefault="0060166E" w:rsidP="006743ED">
            <w:pPr>
              <w:pStyle w:val="Tabletext"/>
            </w:pPr>
            <w:r w:rsidRPr="0005058A">
              <w:t>Beacon, Isolated danger</w:t>
            </w:r>
          </w:p>
        </w:tc>
      </w:tr>
      <w:tr w:rsidR="0060166E" w:rsidRPr="0005058A" w14:paraId="4142CEFE" w14:textId="77777777" w:rsidTr="00011DD8">
        <w:trPr>
          <w:jc w:val="center"/>
        </w:trPr>
        <w:tc>
          <w:tcPr>
            <w:tcW w:w="1908" w:type="dxa"/>
          </w:tcPr>
          <w:p w14:paraId="46C54729" w14:textId="77777777" w:rsidR="0060166E" w:rsidRPr="0005058A" w:rsidRDefault="0060166E" w:rsidP="006743ED">
            <w:pPr>
              <w:pStyle w:val="Tabletext"/>
            </w:pPr>
          </w:p>
        </w:tc>
        <w:tc>
          <w:tcPr>
            <w:tcW w:w="1260" w:type="dxa"/>
          </w:tcPr>
          <w:p w14:paraId="1947B9A0" w14:textId="77777777" w:rsidR="0060166E" w:rsidRPr="0005058A" w:rsidRDefault="0060166E" w:rsidP="006743ED">
            <w:pPr>
              <w:pStyle w:val="Tabletext"/>
            </w:pPr>
            <w:r w:rsidRPr="0005058A">
              <w:t>18</w:t>
            </w:r>
          </w:p>
        </w:tc>
        <w:tc>
          <w:tcPr>
            <w:tcW w:w="6012" w:type="dxa"/>
          </w:tcPr>
          <w:p w14:paraId="6FA8FEC5" w14:textId="77777777" w:rsidR="0060166E" w:rsidRPr="0005058A" w:rsidRDefault="0060166E" w:rsidP="006743ED">
            <w:pPr>
              <w:pStyle w:val="Tabletext"/>
            </w:pPr>
            <w:r w:rsidRPr="0005058A">
              <w:t>Beacon, Safe water</w:t>
            </w:r>
          </w:p>
        </w:tc>
      </w:tr>
      <w:tr w:rsidR="0060166E" w:rsidRPr="0005058A" w14:paraId="3E95BACD" w14:textId="77777777" w:rsidTr="00011DD8">
        <w:trPr>
          <w:jc w:val="center"/>
        </w:trPr>
        <w:tc>
          <w:tcPr>
            <w:tcW w:w="1908" w:type="dxa"/>
          </w:tcPr>
          <w:p w14:paraId="3B0BB0D4" w14:textId="77777777" w:rsidR="0060166E" w:rsidRPr="0005058A" w:rsidRDefault="0060166E" w:rsidP="006743ED">
            <w:pPr>
              <w:pStyle w:val="Tabletext"/>
            </w:pPr>
          </w:p>
        </w:tc>
        <w:tc>
          <w:tcPr>
            <w:tcW w:w="1260" w:type="dxa"/>
          </w:tcPr>
          <w:p w14:paraId="4A8B8497" w14:textId="77777777" w:rsidR="0060166E" w:rsidRPr="0005058A" w:rsidRDefault="0060166E" w:rsidP="006743ED">
            <w:pPr>
              <w:pStyle w:val="Tabletext"/>
            </w:pPr>
            <w:r w:rsidRPr="0005058A">
              <w:t>19</w:t>
            </w:r>
          </w:p>
        </w:tc>
        <w:tc>
          <w:tcPr>
            <w:tcW w:w="6012" w:type="dxa"/>
          </w:tcPr>
          <w:p w14:paraId="656A6AF2" w14:textId="77777777" w:rsidR="0060166E" w:rsidRPr="0005058A" w:rsidRDefault="0060166E" w:rsidP="006743ED">
            <w:pPr>
              <w:pStyle w:val="Tabletext"/>
            </w:pPr>
            <w:r w:rsidRPr="0005058A">
              <w:t>Beacon, Special mark</w:t>
            </w:r>
          </w:p>
        </w:tc>
      </w:tr>
      <w:tr w:rsidR="0060166E" w:rsidRPr="0005058A" w14:paraId="35321679" w14:textId="77777777" w:rsidTr="00011DD8">
        <w:trPr>
          <w:jc w:val="center"/>
        </w:trPr>
        <w:tc>
          <w:tcPr>
            <w:tcW w:w="1908" w:type="dxa"/>
          </w:tcPr>
          <w:p w14:paraId="112C321A" w14:textId="77777777" w:rsidR="0060166E" w:rsidRPr="0005058A" w:rsidRDefault="0060166E" w:rsidP="006743ED">
            <w:pPr>
              <w:pStyle w:val="Tabletext"/>
            </w:pPr>
            <w:r w:rsidRPr="0005058A">
              <w:t>Floating AtoN</w:t>
            </w:r>
          </w:p>
        </w:tc>
        <w:tc>
          <w:tcPr>
            <w:tcW w:w="1260" w:type="dxa"/>
          </w:tcPr>
          <w:p w14:paraId="678ACAF0" w14:textId="77777777" w:rsidR="0060166E" w:rsidRPr="0005058A" w:rsidRDefault="0060166E" w:rsidP="006743ED">
            <w:pPr>
              <w:pStyle w:val="Tabletext"/>
            </w:pPr>
            <w:r w:rsidRPr="0005058A">
              <w:t>20</w:t>
            </w:r>
          </w:p>
        </w:tc>
        <w:tc>
          <w:tcPr>
            <w:tcW w:w="6012" w:type="dxa"/>
          </w:tcPr>
          <w:p w14:paraId="52983B91" w14:textId="77777777" w:rsidR="0060166E" w:rsidRPr="0005058A" w:rsidRDefault="0060166E" w:rsidP="006743ED">
            <w:pPr>
              <w:pStyle w:val="Tabletext"/>
            </w:pPr>
            <w:r w:rsidRPr="0005058A">
              <w:t>Cardinal Mark N</w:t>
            </w:r>
          </w:p>
        </w:tc>
      </w:tr>
      <w:tr w:rsidR="0060166E" w:rsidRPr="0005058A" w14:paraId="4D0821D2" w14:textId="77777777" w:rsidTr="00011DD8">
        <w:trPr>
          <w:jc w:val="center"/>
        </w:trPr>
        <w:tc>
          <w:tcPr>
            <w:tcW w:w="1908" w:type="dxa"/>
          </w:tcPr>
          <w:p w14:paraId="5D94EFE7" w14:textId="77777777" w:rsidR="0060166E" w:rsidRPr="0005058A" w:rsidRDefault="0060166E" w:rsidP="006743ED">
            <w:pPr>
              <w:pStyle w:val="Tabletext"/>
            </w:pPr>
          </w:p>
        </w:tc>
        <w:tc>
          <w:tcPr>
            <w:tcW w:w="1260" w:type="dxa"/>
          </w:tcPr>
          <w:p w14:paraId="35C469DA" w14:textId="77777777" w:rsidR="0060166E" w:rsidRPr="0005058A" w:rsidRDefault="0060166E" w:rsidP="006743ED">
            <w:pPr>
              <w:pStyle w:val="Tabletext"/>
            </w:pPr>
            <w:r w:rsidRPr="0005058A">
              <w:t>21</w:t>
            </w:r>
          </w:p>
        </w:tc>
        <w:tc>
          <w:tcPr>
            <w:tcW w:w="6012" w:type="dxa"/>
          </w:tcPr>
          <w:p w14:paraId="4B1DB07A" w14:textId="77777777" w:rsidR="0060166E" w:rsidRPr="0005058A" w:rsidRDefault="0060166E" w:rsidP="006743ED">
            <w:pPr>
              <w:pStyle w:val="Tabletext"/>
            </w:pPr>
            <w:r w:rsidRPr="0005058A">
              <w:t>Cardinal Mark E</w:t>
            </w:r>
          </w:p>
        </w:tc>
      </w:tr>
      <w:tr w:rsidR="0060166E" w:rsidRPr="0005058A" w14:paraId="5E29754A" w14:textId="77777777" w:rsidTr="00011DD8">
        <w:trPr>
          <w:jc w:val="center"/>
        </w:trPr>
        <w:tc>
          <w:tcPr>
            <w:tcW w:w="1908" w:type="dxa"/>
          </w:tcPr>
          <w:p w14:paraId="4C064589" w14:textId="77777777" w:rsidR="0060166E" w:rsidRPr="0005058A" w:rsidRDefault="0060166E" w:rsidP="006743ED">
            <w:pPr>
              <w:pStyle w:val="Tabletext"/>
            </w:pPr>
          </w:p>
        </w:tc>
        <w:tc>
          <w:tcPr>
            <w:tcW w:w="1260" w:type="dxa"/>
          </w:tcPr>
          <w:p w14:paraId="27A68737" w14:textId="77777777" w:rsidR="0060166E" w:rsidRPr="0005058A" w:rsidRDefault="0060166E" w:rsidP="006743ED">
            <w:pPr>
              <w:pStyle w:val="Tabletext"/>
            </w:pPr>
            <w:r w:rsidRPr="0005058A">
              <w:t>22</w:t>
            </w:r>
          </w:p>
        </w:tc>
        <w:tc>
          <w:tcPr>
            <w:tcW w:w="6012" w:type="dxa"/>
          </w:tcPr>
          <w:p w14:paraId="3A9E18C8" w14:textId="77777777" w:rsidR="0060166E" w:rsidRPr="0005058A" w:rsidRDefault="0060166E" w:rsidP="006743ED">
            <w:pPr>
              <w:pStyle w:val="Tabletext"/>
            </w:pPr>
            <w:r w:rsidRPr="0005058A">
              <w:t>Cardinal Mark S</w:t>
            </w:r>
          </w:p>
        </w:tc>
      </w:tr>
      <w:tr w:rsidR="0060166E" w:rsidRPr="0005058A" w14:paraId="5A8F23B2" w14:textId="77777777" w:rsidTr="00011DD8">
        <w:trPr>
          <w:jc w:val="center"/>
        </w:trPr>
        <w:tc>
          <w:tcPr>
            <w:tcW w:w="1908" w:type="dxa"/>
          </w:tcPr>
          <w:p w14:paraId="77858068" w14:textId="77777777" w:rsidR="0060166E" w:rsidRPr="0005058A" w:rsidRDefault="0060166E" w:rsidP="006743ED">
            <w:pPr>
              <w:pStyle w:val="Tabletext"/>
            </w:pPr>
          </w:p>
        </w:tc>
        <w:tc>
          <w:tcPr>
            <w:tcW w:w="1260" w:type="dxa"/>
          </w:tcPr>
          <w:p w14:paraId="579BFE88" w14:textId="77777777" w:rsidR="0060166E" w:rsidRPr="0005058A" w:rsidRDefault="0060166E" w:rsidP="006743ED">
            <w:pPr>
              <w:pStyle w:val="Tabletext"/>
            </w:pPr>
            <w:r w:rsidRPr="0005058A">
              <w:t>23</w:t>
            </w:r>
          </w:p>
        </w:tc>
        <w:tc>
          <w:tcPr>
            <w:tcW w:w="6012" w:type="dxa"/>
          </w:tcPr>
          <w:p w14:paraId="16807EDA" w14:textId="77777777" w:rsidR="0060166E" w:rsidRPr="0005058A" w:rsidRDefault="0060166E" w:rsidP="006743ED">
            <w:pPr>
              <w:pStyle w:val="Tabletext"/>
            </w:pPr>
            <w:r w:rsidRPr="0005058A">
              <w:t>Cardinal Mark W</w:t>
            </w:r>
          </w:p>
        </w:tc>
      </w:tr>
      <w:tr w:rsidR="0060166E" w:rsidRPr="0005058A" w14:paraId="5C478352" w14:textId="77777777" w:rsidTr="00011DD8">
        <w:trPr>
          <w:jc w:val="center"/>
        </w:trPr>
        <w:tc>
          <w:tcPr>
            <w:tcW w:w="1908" w:type="dxa"/>
          </w:tcPr>
          <w:p w14:paraId="40594DD6" w14:textId="77777777" w:rsidR="0060166E" w:rsidRPr="0005058A" w:rsidRDefault="0060166E" w:rsidP="006743ED">
            <w:pPr>
              <w:pStyle w:val="Tabletext"/>
            </w:pPr>
          </w:p>
        </w:tc>
        <w:tc>
          <w:tcPr>
            <w:tcW w:w="1260" w:type="dxa"/>
          </w:tcPr>
          <w:p w14:paraId="3D0BF358" w14:textId="77777777" w:rsidR="0060166E" w:rsidRPr="0005058A" w:rsidRDefault="0060166E" w:rsidP="006743ED">
            <w:pPr>
              <w:pStyle w:val="Tabletext"/>
            </w:pPr>
            <w:r w:rsidRPr="0005058A">
              <w:t>24</w:t>
            </w:r>
          </w:p>
        </w:tc>
        <w:tc>
          <w:tcPr>
            <w:tcW w:w="6012" w:type="dxa"/>
          </w:tcPr>
          <w:p w14:paraId="0E834054" w14:textId="77777777" w:rsidR="0060166E" w:rsidRPr="0005058A" w:rsidRDefault="0060166E" w:rsidP="006743ED">
            <w:pPr>
              <w:pStyle w:val="Tabletext"/>
            </w:pPr>
            <w:r w:rsidRPr="0005058A">
              <w:t>Port hand Mark</w:t>
            </w:r>
          </w:p>
        </w:tc>
      </w:tr>
      <w:tr w:rsidR="0060166E" w:rsidRPr="0005058A" w14:paraId="0016493B" w14:textId="77777777" w:rsidTr="00011DD8">
        <w:trPr>
          <w:jc w:val="center"/>
        </w:trPr>
        <w:tc>
          <w:tcPr>
            <w:tcW w:w="1908" w:type="dxa"/>
          </w:tcPr>
          <w:p w14:paraId="3E85D275" w14:textId="77777777" w:rsidR="0060166E" w:rsidRPr="0005058A" w:rsidRDefault="0060166E" w:rsidP="006743ED">
            <w:pPr>
              <w:pStyle w:val="Tabletext"/>
            </w:pPr>
          </w:p>
        </w:tc>
        <w:tc>
          <w:tcPr>
            <w:tcW w:w="1260" w:type="dxa"/>
          </w:tcPr>
          <w:p w14:paraId="2EE79B09" w14:textId="77777777" w:rsidR="0060166E" w:rsidRPr="0005058A" w:rsidRDefault="0060166E" w:rsidP="006743ED">
            <w:pPr>
              <w:pStyle w:val="Tabletext"/>
            </w:pPr>
            <w:r w:rsidRPr="0005058A">
              <w:t>25</w:t>
            </w:r>
          </w:p>
        </w:tc>
        <w:tc>
          <w:tcPr>
            <w:tcW w:w="6012" w:type="dxa"/>
          </w:tcPr>
          <w:p w14:paraId="06337B85" w14:textId="77777777" w:rsidR="0060166E" w:rsidRPr="0005058A" w:rsidRDefault="0060166E" w:rsidP="006743ED">
            <w:pPr>
              <w:pStyle w:val="Tabletext"/>
            </w:pPr>
            <w:r w:rsidRPr="0005058A">
              <w:t>Starboard hand Mark</w:t>
            </w:r>
          </w:p>
        </w:tc>
      </w:tr>
      <w:tr w:rsidR="0060166E" w:rsidRPr="0005058A" w14:paraId="1889E15E" w14:textId="77777777" w:rsidTr="00011DD8">
        <w:trPr>
          <w:jc w:val="center"/>
        </w:trPr>
        <w:tc>
          <w:tcPr>
            <w:tcW w:w="1908" w:type="dxa"/>
          </w:tcPr>
          <w:p w14:paraId="7203FA7A" w14:textId="77777777" w:rsidR="0060166E" w:rsidRPr="0005058A" w:rsidRDefault="0060166E" w:rsidP="006743ED">
            <w:pPr>
              <w:pStyle w:val="Tabletext"/>
            </w:pPr>
          </w:p>
        </w:tc>
        <w:tc>
          <w:tcPr>
            <w:tcW w:w="1260" w:type="dxa"/>
          </w:tcPr>
          <w:p w14:paraId="1DAD144F" w14:textId="77777777" w:rsidR="0060166E" w:rsidRPr="0005058A" w:rsidRDefault="0060166E" w:rsidP="006743ED">
            <w:pPr>
              <w:pStyle w:val="Tabletext"/>
            </w:pPr>
            <w:r w:rsidRPr="0005058A">
              <w:t>26</w:t>
            </w:r>
          </w:p>
        </w:tc>
        <w:tc>
          <w:tcPr>
            <w:tcW w:w="6012" w:type="dxa"/>
          </w:tcPr>
          <w:p w14:paraId="13F0D0E0" w14:textId="77777777" w:rsidR="0060166E" w:rsidRPr="0005058A" w:rsidRDefault="0060166E" w:rsidP="006743ED">
            <w:pPr>
              <w:pStyle w:val="Tabletext"/>
            </w:pPr>
            <w:r w:rsidRPr="0005058A">
              <w:t>Preferred Channel  Port hand</w:t>
            </w:r>
          </w:p>
        </w:tc>
      </w:tr>
      <w:tr w:rsidR="0060166E" w:rsidRPr="0005058A" w14:paraId="68AB494B" w14:textId="77777777" w:rsidTr="00011DD8">
        <w:trPr>
          <w:jc w:val="center"/>
        </w:trPr>
        <w:tc>
          <w:tcPr>
            <w:tcW w:w="1908" w:type="dxa"/>
          </w:tcPr>
          <w:p w14:paraId="7C978B44" w14:textId="77777777" w:rsidR="0060166E" w:rsidRPr="0005058A" w:rsidRDefault="0060166E" w:rsidP="006743ED">
            <w:pPr>
              <w:pStyle w:val="Tabletext"/>
            </w:pPr>
          </w:p>
        </w:tc>
        <w:tc>
          <w:tcPr>
            <w:tcW w:w="1260" w:type="dxa"/>
          </w:tcPr>
          <w:p w14:paraId="5CC6B1C7" w14:textId="77777777" w:rsidR="0060166E" w:rsidRPr="0005058A" w:rsidRDefault="0060166E" w:rsidP="006743ED">
            <w:pPr>
              <w:pStyle w:val="Tabletext"/>
            </w:pPr>
            <w:r w:rsidRPr="0005058A">
              <w:t>27</w:t>
            </w:r>
          </w:p>
        </w:tc>
        <w:tc>
          <w:tcPr>
            <w:tcW w:w="6012" w:type="dxa"/>
          </w:tcPr>
          <w:p w14:paraId="4D9F05B8" w14:textId="77777777" w:rsidR="0060166E" w:rsidRPr="0005058A" w:rsidRDefault="0060166E" w:rsidP="006743ED">
            <w:pPr>
              <w:pStyle w:val="Tabletext"/>
            </w:pPr>
            <w:r w:rsidRPr="0005058A">
              <w:t>Preferred Channel Starboard hand</w:t>
            </w:r>
          </w:p>
        </w:tc>
      </w:tr>
      <w:tr w:rsidR="0060166E" w:rsidRPr="0005058A" w14:paraId="72B579C3" w14:textId="77777777" w:rsidTr="00011DD8">
        <w:trPr>
          <w:jc w:val="center"/>
        </w:trPr>
        <w:tc>
          <w:tcPr>
            <w:tcW w:w="1908" w:type="dxa"/>
          </w:tcPr>
          <w:p w14:paraId="0E27C034" w14:textId="77777777" w:rsidR="0060166E" w:rsidRPr="0005058A" w:rsidRDefault="0060166E" w:rsidP="006743ED">
            <w:pPr>
              <w:pStyle w:val="Tabletext"/>
            </w:pPr>
          </w:p>
        </w:tc>
        <w:tc>
          <w:tcPr>
            <w:tcW w:w="1260" w:type="dxa"/>
          </w:tcPr>
          <w:p w14:paraId="26054B55" w14:textId="77777777" w:rsidR="0060166E" w:rsidRPr="0005058A" w:rsidRDefault="0060166E" w:rsidP="006743ED">
            <w:pPr>
              <w:pStyle w:val="Tabletext"/>
            </w:pPr>
            <w:r w:rsidRPr="0005058A">
              <w:t>28</w:t>
            </w:r>
          </w:p>
        </w:tc>
        <w:tc>
          <w:tcPr>
            <w:tcW w:w="6012" w:type="dxa"/>
          </w:tcPr>
          <w:p w14:paraId="3427B773" w14:textId="77777777" w:rsidR="0060166E" w:rsidRPr="0005058A" w:rsidRDefault="0060166E" w:rsidP="006743ED">
            <w:pPr>
              <w:pStyle w:val="Tabletext"/>
            </w:pPr>
            <w:r w:rsidRPr="0005058A">
              <w:t>Isolated danger</w:t>
            </w:r>
          </w:p>
        </w:tc>
      </w:tr>
      <w:tr w:rsidR="0060166E" w:rsidRPr="0005058A" w14:paraId="0F24C40A" w14:textId="77777777" w:rsidTr="00011DD8">
        <w:trPr>
          <w:jc w:val="center"/>
        </w:trPr>
        <w:tc>
          <w:tcPr>
            <w:tcW w:w="1908" w:type="dxa"/>
          </w:tcPr>
          <w:p w14:paraId="370D1684" w14:textId="77777777" w:rsidR="0060166E" w:rsidRPr="0005058A" w:rsidRDefault="0060166E" w:rsidP="006743ED">
            <w:pPr>
              <w:pStyle w:val="Tabletext"/>
            </w:pPr>
          </w:p>
        </w:tc>
        <w:tc>
          <w:tcPr>
            <w:tcW w:w="1260" w:type="dxa"/>
          </w:tcPr>
          <w:p w14:paraId="0C25965B" w14:textId="77777777" w:rsidR="0060166E" w:rsidRPr="0005058A" w:rsidRDefault="0060166E" w:rsidP="006743ED">
            <w:pPr>
              <w:pStyle w:val="Tabletext"/>
            </w:pPr>
            <w:r w:rsidRPr="0005058A">
              <w:t>29</w:t>
            </w:r>
          </w:p>
        </w:tc>
        <w:tc>
          <w:tcPr>
            <w:tcW w:w="6012" w:type="dxa"/>
          </w:tcPr>
          <w:p w14:paraId="1905D0B7" w14:textId="77777777" w:rsidR="0060166E" w:rsidRPr="0005058A" w:rsidRDefault="0060166E" w:rsidP="006743ED">
            <w:pPr>
              <w:pStyle w:val="Tabletext"/>
            </w:pPr>
            <w:r w:rsidRPr="0005058A">
              <w:t>Safe Water</w:t>
            </w:r>
          </w:p>
        </w:tc>
      </w:tr>
      <w:tr w:rsidR="0060166E" w:rsidRPr="0005058A" w14:paraId="2194FF9C" w14:textId="77777777" w:rsidTr="00011DD8">
        <w:trPr>
          <w:jc w:val="center"/>
        </w:trPr>
        <w:tc>
          <w:tcPr>
            <w:tcW w:w="1908" w:type="dxa"/>
          </w:tcPr>
          <w:p w14:paraId="10817905" w14:textId="77777777" w:rsidR="0060166E" w:rsidRPr="0005058A" w:rsidRDefault="0060166E" w:rsidP="006743ED">
            <w:pPr>
              <w:pStyle w:val="Tabletext"/>
            </w:pPr>
          </w:p>
        </w:tc>
        <w:tc>
          <w:tcPr>
            <w:tcW w:w="1260" w:type="dxa"/>
          </w:tcPr>
          <w:p w14:paraId="520C6FEF" w14:textId="77777777" w:rsidR="0060166E" w:rsidRPr="0005058A" w:rsidRDefault="0060166E" w:rsidP="006743ED">
            <w:pPr>
              <w:pStyle w:val="Tabletext"/>
            </w:pPr>
            <w:r w:rsidRPr="0005058A">
              <w:t>30</w:t>
            </w:r>
          </w:p>
        </w:tc>
        <w:tc>
          <w:tcPr>
            <w:tcW w:w="6012" w:type="dxa"/>
          </w:tcPr>
          <w:p w14:paraId="422F09BA" w14:textId="77777777" w:rsidR="0060166E" w:rsidRPr="0005058A" w:rsidRDefault="0060166E" w:rsidP="006743ED">
            <w:pPr>
              <w:pStyle w:val="Tabletext"/>
            </w:pPr>
            <w:r w:rsidRPr="0005058A">
              <w:t>Special Mark</w:t>
            </w:r>
          </w:p>
        </w:tc>
      </w:tr>
      <w:tr w:rsidR="0060166E" w:rsidRPr="0005058A" w14:paraId="41049745" w14:textId="77777777" w:rsidTr="00011DD8">
        <w:trPr>
          <w:jc w:val="center"/>
        </w:trPr>
        <w:tc>
          <w:tcPr>
            <w:tcW w:w="1908" w:type="dxa"/>
          </w:tcPr>
          <w:p w14:paraId="6C1ED1BF" w14:textId="77777777" w:rsidR="0060166E" w:rsidRPr="0005058A" w:rsidRDefault="0060166E" w:rsidP="006743ED">
            <w:pPr>
              <w:pStyle w:val="Tabletext"/>
            </w:pPr>
          </w:p>
        </w:tc>
        <w:tc>
          <w:tcPr>
            <w:tcW w:w="1260" w:type="dxa"/>
          </w:tcPr>
          <w:p w14:paraId="75617090" w14:textId="77777777" w:rsidR="0060166E" w:rsidRPr="0005058A" w:rsidRDefault="0060166E" w:rsidP="006743ED">
            <w:pPr>
              <w:pStyle w:val="Tabletext"/>
            </w:pPr>
            <w:r w:rsidRPr="0005058A">
              <w:t>31</w:t>
            </w:r>
          </w:p>
        </w:tc>
        <w:tc>
          <w:tcPr>
            <w:tcW w:w="6012" w:type="dxa"/>
          </w:tcPr>
          <w:p w14:paraId="36283EF9" w14:textId="77777777" w:rsidR="0060166E" w:rsidRPr="0005058A" w:rsidRDefault="0060166E" w:rsidP="006743ED">
            <w:pPr>
              <w:pStyle w:val="Tabletext"/>
            </w:pPr>
            <w:r w:rsidRPr="0005058A">
              <w:t>Light Vessel / LANBY/Rigs</w:t>
            </w:r>
          </w:p>
        </w:tc>
      </w:tr>
    </w:tbl>
    <w:p w14:paraId="682C1079" w14:textId="77777777" w:rsidR="0005058A" w:rsidRDefault="0005058A" w:rsidP="0005058A">
      <w:pPr>
        <w:pStyle w:val="BodyText"/>
      </w:pPr>
      <w:bookmarkStart w:id="109" w:name="_Toc296938541"/>
    </w:p>
    <w:p w14:paraId="7D80ED10" w14:textId="77777777" w:rsidR="00350B71" w:rsidRDefault="00350B71" w:rsidP="0005058A">
      <w:pPr>
        <w:pStyle w:val="BodyText"/>
      </w:pPr>
    </w:p>
    <w:p w14:paraId="5613695C" w14:textId="77777777" w:rsidR="0060166E" w:rsidRDefault="0060166E" w:rsidP="0005058A">
      <w:pPr>
        <w:pStyle w:val="Heading3"/>
      </w:pPr>
      <w:bookmarkStart w:id="110" w:name="_Toc59531962"/>
      <w:r>
        <w:t>Type of Electronic Position Fixing Device</w:t>
      </w:r>
      <w:bookmarkEnd w:id="109"/>
      <w:bookmarkEnd w:id="110"/>
    </w:p>
    <w:p w14:paraId="41BDD3A6" w14:textId="77777777" w:rsidR="0060166E" w:rsidRPr="00384D2B" w:rsidRDefault="0060166E" w:rsidP="0060166E">
      <w:pPr>
        <w:pStyle w:val="BodyText"/>
      </w:pPr>
      <w:r w:rsidRPr="00384D2B">
        <w:t>For fixed AtoN and virtual the surveyed position should be used.  The accurate position enhances its function as a radar reference t</w:t>
      </w:r>
      <w:r w:rsidR="003168D5">
        <w:t>arget</w:t>
      </w:r>
    </w:p>
    <w:p w14:paraId="2A6D705B" w14:textId="77777777" w:rsidR="002A6845" w:rsidRDefault="0060166E" w:rsidP="0005058A">
      <w:pPr>
        <w:pStyle w:val="Heading2"/>
      </w:pPr>
      <w:bookmarkStart w:id="111" w:name="_Toc288028526"/>
      <w:bookmarkStart w:id="112" w:name="_Toc296938542"/>
      <w:bookmarkStart w:id="113" w:name="_Toc59531963"/>
      <w:r w:rsidRPr="0005058A">
        <w:t>Marking</w:t>
      </w:r>
      <w:r>
        <w:t xml:space="preserve"> of </w:t>
      </w:r>
      <w:r w:rsidR="00A173C9">
        <w:t>Man-made Offshore structures</w:t>
      </w:r>
      <w:r>
        <w:t xml:space="preserve"> </w:t>
      </w:r>
    </w:p>
    <w:p w14:paraId="437C1FDC" w14:textId="77777777" w:rsidR="0060166E" w:rsidRDefault="0060166E" w:rsidP="0005058A">
      <w:pPr>
        <w:pStyle w:val="Heading2"/>
      </w:pPr>
      <w:r>
        <w:t>wind turbines.</w:t>
      </w:r>
      <w:bookmarkEnd w:id="111"/>
      <w:bookmarkEnd w:id="112"/>
      <w:bookmarkEnd w:id="113"/>
    </w:p>
    <w:p w14:paraId="0BDF1BBC" w14:textId="77777777" w:rsidR="0005058A" w:rsidRPr="0005058A" w:rsidRDefault="0005058A" w:rsidP="0005058A">
      <w:pPr>
        <w:pStyle w:val="Heading2separationline"/>
      </w:pPr>
    </w:p>
    <w:p w14:paraId="0937A27D" w14:textId="77777777" w:rsidR="0060166E" w:rsidRPr="00384D2B" w:rsidRDefault="0060166E" w:rsidP="0060166E">
      <w:pPr>
        <w:pStyle w:val="BodyText"/>
      </w:pPr>
      <w:r w:rsidRPr="00384D2B">
        <w:t xml:space="preserve">Refer to IALA Recommendation </w:t>
      </w:r>
      <w:r w:rsidR="00A173C9">
        <w:t>R0139</w:t>
      </w:r>
      <w:r w:rsidRPr="00384D2B">
        <w:t xml:space="preserve"> </w:t>
      </w:r>
      <w:r w:rsidRPr="006743ED">
        <w:rPr>
          <w:i/>
          <w:iCs/>
        </w:rPr>
        <w:t xml:space="preserve">The marking of </w:t>
      </w:r>
      <w:r w:rsidR="00A173C9">
        <w:rPr>
          <w:i/>
          <w:iCs/>
        </w:rPr>
        <w:t>man-made offshore structures</w:t>
      </w:r>
      <w:r w:rsidRPr="00384D2B">
        <w:t>.  The extremities of the wind farm should be</w:t>
      </w:r>
      <w:r w:rsidR="002A6845">
        <w:t xml:space="preserve"> considered to be</w:t>
      </w:r>
      <w:r w:rsidRPr="00384D2B">
        <w:t xml:space="preserve"> identified by AIS.  The use of synthetic AIS </w:t>
      </w:r>
      <w:r w:rsidR="003168D5">
        <w:t xml:space="preserve">AtoN </w:t>
      </w:r>
      <w:r w:rsidRPr="00384D2B">
        <w:t xml:space="preserve">in this application would reduce the number of </w:t>
      </w:r>
      <w:r w:rsidR="003168D5">
        <w:t xml:space="preserve">physical </w:t>
      </w:r>
      <w:r w:rsidRPr="00384D2B">
        <w:t>AIS AtoN Stations needed to mark a wind farm.</w:t>
      </w:r>
    </w:p>
    <w:p w14:paraId="366148D0" w14:textId="77777777" w:rsidR="0060166E" w:rsidRDefault="0060166E" w:rsidP="0060166E">
      <w:pPr>
        <w:pStyle w:val="BodyText"/>
      </w:pPr>
      <w:r w:rsidRPr="00384D2B">
        <w:t>AIS may be used to mark only the most significant individual wind turbines of a wind farm, e.g.</w:t>
      </w:r>
      <w:r w:rsidR="00553E15">
        <w:t>,</w:t>
      </w:r>
      <w:r w:rsidRPr="00384D2B">
        <w:t xml:space="preserve"> those wind turbines at a corner position, or at the change of direction of a line of wind turbines by utilising Message 21.</w:t>
      </w:r>
    </w:p>
    <w:p w14:paraId="4D331E44" w14:textId="77777777" w:rsidR="0060166E" w:rsidRPr="00384D2B" w:rsidRDefault="0060166E" w:rsidP="0060166E">
      <w:pPr>
        <w:pStyle w:val="BodyText"/>
      </w:pPr>
      <w:r>
        <w:t>An AIS AtoN may also broadcast an Application Specific Message, such as specified in IMO SN.1/Circ.289 to indicate the area in which wind turbines are located, during their construction.</w:t>
      </w:r>
    </w:p>
    <w:p w14:paraId="3D1CF437" w14:textId="77777777" w:rsidR="0060166E" w:rsidRDefault="0060166E" w:rsidP="00816BB2">
      <w:pPr>
        <w:pStyle w:val="Heading2"/>
      </w:pPr>
      <w:bookmarkStart w:id="114" w:name="_Toc288028527"/>
      <w:bookmarkStart w:id="115" w:name="_Toc296938543"/>
      <w:bookmarkStart w:id="116" w:name="_Toc59531964"/>
      <w:r>
        <w:t>wave and tidal energy devices</w:t>
      </w:r>
      <w:bookmarkEnd w:id="114"/>
      <w:bookmarkEnd w:id="115"/>
      <w:bookmarkEnd w:id="116"/>
    </w:p>
    <w:p w14:paraId="1AD1AFD5" w14:textId="77777777" w:rsidR="00816BB2" w:rsidRPr="00816BB2" w:rsidRDefault="00816BB2" w:rsidP="00816BB2">
      <w:pPr>
        <w:pStyle w:val="Heading2separationline"/>
      </w:pPr>
    </w:p>
    <w:p w14:paraId="79534DA6" w14:textId="77777777" w:rsidR="0060166E" w:rsidRDefault="0060166E" w:rsidP="0060166E">
      <w:pPr>
        <w:pStyle w:val="BodyText"/>
      </w:pPr>
      <w:r w:rsidRPr="00384D2B">
        <w:t xml:space="preserve">Refer to IALA Recommendation </w:t>
      </w:r>
      <w:r w:rsidR="002A6845">
        <w:t>R0139</w:t>
      </w:r>
      <w:r w:rsidRPr="00384D2B">
        <w:t>.  The principles of section 4.7 above should be adopted.</w:t>
      </w:r>
    </w:p>
    <w:p w14:paraId="0BD6E041" w14:textId="77777777" w:rsidR="0060166E" w:rsidRDefault="0060166E" w:rsidP="00816BB2">
      <w:pPr>
        <w:pStyle w:val="Heading2"/>
      </w:pPr>
      <w:bookmarkStart w:id="117" w:name="_Toc288028528"/>
      <w:bookmarkStart w:id="118" w:name="_Toc296938544"/>
      <w:bookmarkStart w:id="119" w:name="_Toc59531965"/>
      <w:r>
        <w:t xml:space="preserve">Marking of </w:t>
      </w:r>
      <w:r w:rsidRPr="00816BB2">
        <w:t>wrecks</w:t>
      </w:r>
      <w:bookmarkEnd w:id="117"/>
      <w:bookmarkEnd w:id="118"/>
      <w:bookmarkEnd w:id="119"/>
    </w:p>
    <w:p w14:paraId="4D65D655" w14:textId="77777777" w:rsidR="00816BB2" w:rsidRPr="00816BB2" w:rsidRDefault="00816BB2" w:rsidP="00816BB2">
      <w:pPr>
        <w:pStyle w:val="Heading2separationline"/>
      </w:pPr>
    </w:p>
    <w:p w14:paraId="56DC67F9" w14:textId="77777777" w:rsidR="000548D5" w:rsidRDefault="0060166E" w:rsidP="000548D5">
      <w:pPr>
        <w:pStyle w:val="BodyText"/>
      </w:pPr>
      <w:r w:rsidRPr="00384D2B">
        <w:t xml:space="preserve">When an AIS AtoN station is used on an Emergency Wreck Marking Buoy, consideration should be given to the </w:t>
      </w:r>
      <w:r w:rsidR="000548D5">
        <w:t>advice given in IALA R1015 and IALA G1046</w:t>
      </w:r>
      <w:bookmarkStart w:id="120" w:name="_Toc59531810"/>
      <w:bookmarkStart w:id="121" w:name="_Toc59531918"/>
      <w:bookmarkStart w:id="122" w:name="_Toc59531970"/>
      <w:bookmarkEnd w:id="120"/>
      <w:bookmarkEnd w:id="121"/>
      <w:bookmarkEnd w:id="122"/>
      <w:r w:rsidR="000548D5">
        <w:t xml:space="preserve">. </w:t>
      </w:r>
    </w:p>
    <w:p w14:paraId="608DA747" w14:textId="77777777" w:rsidR="000548D5" w:rsidRDefault="000548D5" w:rsidP="000548D5">
      <w:pPr>
        <w:pStyle w:val="BodyText"/>
      </w:pPr>
    </w:p>
    <w:p w14:paraId="3557373E" w14:textId="77777777" w:rsidR="000548D5" w:rsidRDefault="000548D5" w:rsidP="000548D5">
      <w:pPr>
        <w:pStyle w:val="BodyText"/>
      </w:pPr>
    </w:p>
    <w:p w14:paraId="6DEF274D" w14:textId="77777777" w:rsidR="0060166E" w:rsidRDefault="0060166E" w:rsidP="00816BB2">
      <w:pPr>
        <w:pStyle w:val="Heading1"/>
      </w:pPr>
      <w:bookmarkStart w:id="123" w:name="_Toc285060027"/>
      <w:bookmarkStart w:id="124" w:name="_Toc288028531"/>
      <w:bookmarkStart w:id="125" w:name="_Toc32749010"/>
      <w:bookmarkStart w:id="126" w:name="_Toc288028532"/>
      <w:bookmarkStart w:id="127" w:name="_Toc296938550"/>
      <w:bookmarkStart w:id="128" w:name="_Toc59531972"/>
      <w:bookmarkEnd w:id="123"/>
      <w:bookmarkEnd w:id="124"/>
      <w:r w:rsidRPr="00816BB2">
        <w:t>References</w:t>
      </w:r>
      <w:bookmarkEnd w:id="125"/>
      <w:bookmarkEnd w:id="126"/>
      <w:bookmarkEnd w:id="127"/>
      <w:bookmarkEnd w:id="128"/>
    </w:p>
    <w:p w14:paraId="0AC3B6C1" w14:textId="77777777" w:rsidR="00816BB2" w:rsidRPr="00816BB2" w:rsidRDefault="00816BB2" w:rsidP="00816BB2">
      <w:pPr>
        <w:pStyle w:val="Heading1separatationline"/>
      </w:pPr>
    </w:p>
    <w:p w14:paraId="1146AE4F" w14:textId="77777777" w:rsidR="0060166E" w:rsidRPr="00FD2472" w:rsidRDefault="0060166E" w:rsidP="000E46EA">
      <w:pPr>
        <w:pStyle w:val="References"/>
        <w:numPr>
          <w:ilvl w:val="0"/>
          <w:numId w:val="23"/>
        </w:numPr>
        <w:tabs>
          <w:tab w:val="clear" w:pos="0"/>
          <w:tab w:val="num" w:pos="567"/>
        </w:tabs>
        <w:rPr>
          <w:rFonts w:ascii="Calibri" w:hAnsi="Calibri"/>
        </w:rPr>
      </w:pPr>
      <w:r w:rsidRPr="00FD2472">
        <w:rPr>
          <w:rFonts w:ascii="Calibri" w:hAnsi="Calibri"/>
        </w:rPr>
        <w:t>ITU, Technical Characteristics for a Universal Automatic Identification System Using Time Division Multiple Access in the VHF Maritime Mobile Band, ITU-R M.1371</w:t>
      </w:r>
      <w:r w:rsidR="000548D5">
        <w:rPr>
          <w:rFonts w:ascii="Calibri" w:hAnsi="Calibri"/>
        </w:rPr>
        <w:t>-5</w:t>
      </w:r>
      <w:r w:rsidRPr="00FD2472">
        <w:rPr>
          <w:rFonts w:ascii="Calibri" w:hAnsi="Calibri"/>
        </w:rPr>
        <w:t xml:space="preserve">. </w:t>
      </w:r>
    </w:p>
    <w:p w14:paraId="5F99B5E8" w14:textId="77777777" w:rsidR="0060166E" w:rsidRPr="00FD2472" w:rsidRDefault="0060166E" w:rsidP="000E46EA">
      <w:pPr>
        <w:pStyle w:val="References"/>
        <w:numPr>
          <w:ilvl w:val="0"/>
          <w:numId w:val="23"/>
        </w:numPr>
        <w:tabs>
          <w:tab w:val="clear" w:pos="0"/>
          <w:tab w:val="num" w:pos="567"/>
        </w:tabs>
        <w:rPr>
          <w:rFonts w:ascii="Calibri" w:hAnsi="Calibri"/>
        </w:rPr>
      </w:pPr>
      <w:r w:rsidRPr="00FD2472">
        <w:rPr>
          <w:rFonts w:ascii="Calibri" w:hAnsi="Calibri"/>
        </w:rPr>
        <w:t>IEC 62320-2 AIS AtoN stations - Minimum operational and performance requirements - methods of test and required test results</w:t>
      </w:r>
    </w:p>
    <w:p w14:paraId="26E481BD" w14:textId="77777777" w:rsidR="0060166E" w:rsidRPr="00FD2472" w:rsidRDefault="0060166E" w:rsidP="000E46EA">
      <w:pPr>
        <w:pStyle w:val="References"/>
        <w:numPr>
          <w:ilvl w:val="0"/>
          <w:numId w:val="23"/>
        </w:numPr>
        <w:tabs>
          <w:tab w:val="clear" w:pos="0"/>
          <w:tab w:val="num" w:pos="567"/>
        </w:tabs>
        <w:rPr>
          <w:rFonts w:ascii="Calibri" w:hAnsi="Calibri"/>
        </w:rPr>
      </w:pPr>
      <w:r w:rsidRPr="00FD2472">
        <w:rPr>
          <w:rFonts w:ascii="Calibri" w:hAnsi="Calibri"/>
          <w:lang w:eastAsia="de-DE"/>
        </w:rPr>
        <w:t>IMO SN.1/Circ.289 Guidance on the use of AIS Application-Specific Messages</w:t>
      </w:r>
    </w:p>
    <w:p w14:paraId="2751FE30" w14:textId="77777777" w:rsidR="0060166E" w:rsidRPr="00FD2472" w:rsidRDefault="0060166E" w:rsidP="000E46EA">
      <w:pPr>
        <w:pStyle w:val="References"/>
        <w:numPr>
          <w:ilvl w:val="0"/>
          <w:numId w:val="23"/>
        </w:numPr>
        <w:tabs>
          <w:tab w:val="clear" w:pos="0"/>
          <w:tab w:val="num" w:pos="567"/>
        </w:tabs>
        <w:rPr>
          <w:rFonts w:ascii="Calibri" w:hAnsi="Calibri"/>
        </w:rPr>
      </w:pPr>
      <w:r w:rsidRPr="00FD2472">
        <w:rPr>
          <w:rFonts w:ascii="Calibri" w:hAnsi="Calibri"/>
          <w:lang w:eastAsia="de-DE"/>
        </w:rPr>
        <w:t>ITU-R M.585</w:t>
      </w:r>
      <w:r w:rsidR="000548D5">
        <w:rPr>
          <w:rFonts w:ascii="Calibri" w:hAnsi="Calibri"/>
          <w:lang w:eastAsia="de-DE"/>
        </w:rPr>
        <w:t>8</w:t>
      </w:r>
      <w:r w:rsidRPr="00FD2472">
        <w:rPr>
          <w:rFonts w:ascii="Calibri" w:hAnsi="Calibri"/>
          <w:lang w:eastAsia="de-DE"/>
        </w:rPr>
        <w:t xml:space="preserve"> Assignment and use of maritime mobile service identities</w:t>
      </w:r>
    </w:p>
    <w:p w14:paraId="0F9138B4" w14:textId="77777777" w:rsidR="0060166E" w:rsidRPr="00FD2472" w:rsidRDefault="0060166E" w:rsidP="000E46EA">
      <w:pPr>
        <w:pStyle w:val="References"/>
        <w:numPr>
          <w:ilvl w:val="0"/>
          <w:numId w:val="23"/>
        </w:numPr>
        <w:tabs>
          <w:tab w:val="clear" w:pos="0"/>
          <w:tab w:val="num" w:pos="567"/>
        </w:tabs>
        <w:rPr>
          <w:rFonts w:ascii="Calibri" w:hAnsi="Calibri"/>
        </w:rPr>
      </w:pPr>
      <w:r w:rsidRPr="00FD2472">
        <w:rPr>
          <w:rFonts w:ascii="Calibri" w:hAnsi="Calibri"/>
          <w:lang w:eastAsia="de-DE"/>
        </w:rPr>
        <w:t xml:space="preserve">IALA Recommendation </w:t>
      </w:r>
      <w:r w:rsidR="001D0D7E">
        <w:rPr>
          <w:rFonts w:ascii="Calibri" w:hAnsi="Calibri"/>
          <w:lang w:eastAsia="de-DE"/>
        </w:rPr>
        <w:t>R0143 (</w:t>
      </w:r>
      <w:r w:rsidRPr="00FD2472">
        <w:rPr>
          <w:rFonts w:ascii="Calibri" w:hAnsi="Calibri"/>
          <w:lang w:eastAsia="de-DE"/>
        </w:rPr>
        <w:t>O-143 on Virtual Aids to Navigation</w:t>
      </w:r>
      <w:r w:rsidR="001D0D7E">
        <w:rPr>
          <w:rFonts w:ascii="Calibri" w:hAnsi="Calibri"/>
          <w:lang w:eastAsia="de-DE"/>
        </w:rPr>
        <w:t>)</w:t>
      </w:r>
    </w:p>
    <w:p w14:paraId="51390CE2" w14:textId="77777777" w:rsidR="0060166E" w:rsidRDefault="0060166E" w:rsidP="000E46EA">
      <w:pPr>
        <w:pStyle w:val="References"/>
        <w:numPr>
          <w:ilvl w:val="0"/>
          <w:numId w:val="23"/>
        </w:numPr>
        <w:tabs>
          <w:tab w:val="clear" w:pos="0"/>
          <w:tab w:val="num" w:pos="567"/>
        </w:tabs>
        <w:rPr>
          <w:rFonts w:ascii="Calibri" w:hAnsi="Calibri"/>
        </w:rPr>
      </w:pPr>
      <w:r w:rsidRPr="000548D5">
        <w:rPr>
          <w:rFonts w:ascii="Calibri" w:hAnsi="Calibri"/>
          <w:lang w:eastAsia="de-DE"/>
        </w:rPr>
        <w:t xml:space="preserve">IALA Guideline </w:t>
      </w:r>
      <w:r w:rsidR="001D0D7E" w:rsidRPr="000548D5">
        <w:rPr>
          <w:rFonts w:ascii="Calibri" w:hAnsi="Calibri"/>
          <w:lang w:eastAsia="de-DE"/>
        </w:rPr>
        <w:t>G</w:t>
      </w:r>
      <w:r w:rsidRPr="000548D5">
        <w:rPr>
          <w:rFonts w:ascii="Calibri" w:hAnsi="Calibri"/>
          <w:lang w:eastAsia="de-DE"/>
        </w:rPr>
        <w:t>1081 on Virtual Aids to Navigation</w:t>
      </w:r>
    </w:p>
    <w:p w14:paraId="14B01C7C" w14:textId="77777777" w:rsidR="000548D5" w:rsidRPr="000548D5" w:rsidRDefault="000548D5" w:rsidP="000548D5">
      <w:pPr>
        <w:pStyle w:val="References"/>
        <w:tabs>
          <w:tab w:val="clear" w:pos="567"/>
        </w:tabs>
        <w:rPr>
          <w:rFonts w:ascii="Calibri" w:hAnsi="Calibri"/>
        </w:rPr>
      </w:pPr>
    </w:p>
    <w:p w14:paraId="4341877B" w14:textId="77777777" w:rsidR="00F95FAA" w:rsidRPr="00FD2472" w:rsidRDefault="00F95FAA" w:rsidP="00F95FAA">
      <w:pPr>
        <w:pStyle w:val="References"/>
        <w:tabs>
          <w:tab w:val="clear" w:pos="567"/>
        </w:tabs>
        <w:ind w:firstLine="0"/>
        <w:rPr>
          <w:rFonts w:ascii="Calibri" w:hAnsi="Calibri"/>
        </w:rPr>
      </w:pPr>
      <w:r w:rsidRPr="000548D5">
        <w:rPr>
          <w:rFonts w:ascii="Calibri" w:hAnsi="Calibri"/>
        </w:rPr>
        <w:t>Reference documents are the latest from the date of issuance of these guidelines. Readers have to consider that some will be amended or revoked and care should be taken to follow up with the most up to date information.</w:t>
      </w:r>
    </w:p>
    <w:p w14:paraId="43F749A2" w14:textId="77777777" w:rsidR="0060166E" w:rsidRDefault="0060166E" w:rsidP="0060166E">
      <w:pPr>
        <w:pStyle w:val="BodyText"/>
      </w:pPr>
    </w:p>
    <w:p w14:paraId="00D09E6D" w14:textId="77777777" w:rsidR="0060166E" w:rsidRDefault="0060166E" w:rsidP="006743ED">
      <w:pPr>
        <w:pStyle w:val="AppendixtitleHead1"/>
      </w:pPr>
      <w:bookmarkStart w:id="129" w:name="_Ref209461199"/>
      <w:r>
        <w:br w:type="page"/>
      </w:r>
      <w:bookmarkStart w:id="130" w:name="_Ref532413833"/>
      <w:bookmarkStart w:id="131" w:name="_Toc59531973"/>
      <w:r>
        <w:t>Off Position Indicator, EPFS data algorithm</w:t>
      </w:r>
      <w:bookmarkEnd w:id="129"/>
      <w:bookmarkEnd w:id="130"/>
      <w:bookmarkEnd w:id="131"/>
    </w:p>
    <w:p w14:paraId="5E5A7584" w14:textId="77777777" w:rsidR="0060166E" w:rsidRDefault="0060166E" w:rsidP="006743ED">
      <w:pPr>
        <w:pStyle w:val="AppendixHead2"/>
      </w:pPr>
      <w:r>
        <w:t>General</w:t>
      </w:r>
    </w:p>
    <w:p w14:paraId="4F5B3274" w14:textId="77777777" w:rsidR="00816BB2" w:rsidRPr="00816BB2" w:rsidRDefault="00816BB2" w:rsidP="00816BB2">
      <w:pPr>
        <w:pStyle w:val="Heading1separatationline"/>
      </w:pPr>
    </w:p>
    <w:p w14:paraId="78AB67DA" w14:textId="77777777" w:rsidR="0060166E" w:rsidRDefault="0060166E" w:rsidP="0060166E">
      <w:pPr>
        <w:pStyle w:val="BodyText"/>
      </w:pPr>
      <w:r w:rsidRPr="00E70D67">
        <w:t>Multiple EPFS fixes should be used to de</w:t>
      </w:r>
      <w:r>
        <w:t>termine</w:t>
      </w:r>
      <w:r w:rsidRPr="00E70D67">
        <w:t xml:space="preserve"> the setting of the off position indicator bit in Message 21.</w:t>
      </w:r>
      <w:r>
        <w:t xml:space="preserve"> </w:t>
      </w:r>
      <w:r w:rsidRPr="00E70D67">
        <w:t xml:space="preserve"> The algorithm used may be determined by the equipment manufacturer. </w:t>
      </w:r>
      <w:r>
        <w:t xml:space="preserve"> </w:t>
      </w:r>
      <w:r w:rsidR="00553E15" w:rsidRPr="00E70D67">
        <w:t>The first example</w:t>
      </w:r>
      <w:r w:rsidR="00553E15">
        <w:t>,</w:t>
      </w:r>
      <w:r w:rsidRPr="00E70D67">
        <w:t xml:space="preserve"> contributed by the United Kingdom General Lighthouse Authorities follows. This is given as an example only and carries no endorsement from IALA. </w:t>
      </w:r>
      <w:r>
        <w:t xml:space="preserve"> </w:t>
      </w:r>
      <w:r w:rsidRPr="00E70D67">
        <w:t>It may be that other algorithms are simpler or faster or just as effective.</w:t>
      </w:r>
      <w:r>
        <w:t xml:space="preserve"> </w:t>
      </w:r>
      <w:r w:rsidRPr="00E70D67">
        <w:t xml:space="preserve"> It is up to </w:t>
      </w:r>
      <w:r w:rsidRPr="000548D5">
        <w:t xml:space="preserve">the </w:t>
      </w:r>
      <w:r w:rsidR="00BE0C65" w:rsidRPr="000548D5">
        <w:t xml:space="preserve">national </w:t>
      </w:r>
      <w:r w:rsidRPr="000548D5">
        <w:t>competent authority to ensure that the algorithm used is suitable for the purpose.  Note that with modern AIS AtoN units, the</w:t>
      </w:r>
      <w:r w:rsidRPr="00E70D67">
        <w:t xml:space="preserve"> power drain of the GPS receiver may be a significant portion of the total power budget, so that an algorithm which requires that the GPS receiver be powered up for a long period may be undesirable.</w:t>
      </w:r>
    </w:p>
    <w:p w14:paraId="62BBFC9F" w14:textId="77777777" w:rsidR="0060166E" w:rsidRDefault="0060166E" w:rsidP="006743ED">
      <w:pPr>
        <w:pStyle w:val="AppendixHead2"/>
      </w:pPr>
      <w:r>
        <w:t>Example 1 – Algorithm used by United Kingdom General Lighthouse Authorities</w:t>
      </w:r>
    </w:p>
    <w:p w14:paraId="60D7454A" w14:textId="77777777" w:rsidR="00816BB2" w:rsidRPr="00816BB2" w:rsidRDefault="00816BB2" w:rsidP="00816BB2">
      <w:pPr>
        <w:pStyle w:val="Heading1separatationline"/>
      </w:pPr>
    </w:p>
    <w:p w14:paraId="3D8A0671" w14:textId="77777777" w:rsidR="0060166E" w:rsidRPr="00816BB2" w:rsidRDefault="0060166E" w:rsidP="000E46EA">
      <w:pPr>
        <w:pStyle w:val="List1"/>
        <w:numPr>
          <w:ilvl w:val="0"/>
          <w:numId w:val="43"/>
        </w:numPr>
      </w:pPr>
      <w:r w:rsidRPr="00816BB2">
        <w:t>The position monitoring system takes at least 5 position fixes, and determines if any is outside the guard ring radius.  If none is outside, then the AtoN is deemed to be on-position, and the position monitoring system continues in its normal on-position mode (e.g. sleep for 10 minutes).</w:t>
      </w:r>
    </w:p>
    <w:p w14:paraId="7325FFBB" w14:textId="77777777" w:rsidR="0060166E" w:rsidRPr="00816BB2" w:rsidRDefault="0060166E" w:rsidP="00816BB2">
      <w:pPr>
        <w:pStyle w:val="List1"/>
      </w:pPr>
      <w:r w:rsidRPr="00816BB2">
        <w:t>If any of the positions is off-position, then the position monitoring system must take at least 100 position fixes.  If 80% or more of the last 100 fixes are outside the guard ring radius, then the AtoN is deemed to be off-position.</w:t>
      </w:r>
    </w:p>
    <w:p w14:paraId="13D08B3E" w14:textId="77777777" w:rsidR="0060166E" w:rsidRDefault="0060166E" w:rsidP="00816BB2">
      <w:pPr>
        <w:pStyle w:val="List1"/>
      </w:pPr>
      <w:r w:rsidRPr="00816BB2">
        <w:t>When in off-position mode, the position monitoring system constantly monitors the position.  When 80% or more of</w:t>
      </w:r>
      <w:r>
        <w:t xml:space="preserve"> the last 100 readings are inside the guard ring radius, then the AtoN is deemed to be back on-position.</w:t>
      </w:r>
    </w:p>
    <w:p w14:paraId="427A88FD" w14:textId="77777777" w:rsidR="0060166E" w:rsidRDefault="0060166E" w:rsidP="006743ED">
      <w:pPr>
        <w:pStyle w:val="AppendixHead2"/>
      </w:pPr>
      <w:r>
        <w:t>Example 2 – Untested algorithm to illustrate an alternative approach</w:t>
      </w:r>
    </w:p>
    <w:p w14:paraId="71E625FA" w14:textId="77777777" w:rsidR="00816BB2" w:rsidRPr="00816BB2" w:rsidRDefault="00816BB2" w:rsidP="00816BB2">
      <w:pPr>
        <w:pStyle w:val="Heading1separatationline"/>
      </w:pPr>
    </w:p>
    <w:p w14:paraId="254BE062" w14:textId="77777777" w:rsidR="0060166E" w:rsidRPr="00816BB2" w:rsidRDefault="0060166E" w:rsidP="000E46EA">
      <w:pPr>
        <w:pStyle w:val="List1"/>
        <w:numPr>
          <w:ilvl w:val="0"/>
          <w:numId w:val="44"/>
        </w:numPr>
      </w:pPr>
      <w:r w:rsidRPr="00816BB2">
        <w:t>The position monitoring system takes at least 5 position fixes</w:t>
      </w:r>
      <w:r w:rsidR="00553E15">
        <w:t xml:space="preserve"> </w:t>
      </w:r>
      <w:r w:rsidRPr="00816BB2">
        <w:t>and calculates an average position.  It then determines if this average position is outside the guard ring radius.  If the average position is inside, then the AtoN is deemed to be on-position, and the position monitoring system continues in its normal on-position mode (e.g. sleep for the remainder of the reporting interval).</w:t>
      </w:r>
    </w:p>
    <w:p w14:paraId="6AEBCD1E" w14:textId="77777777" w:rsidR="0060166E" w:rsidRPr="00816BB2" w:rsidRDefault="0060166E" w:rsidP="00816BB2">
      <w:pPr>
        <w:pStyle w:val="List1"/>
      </w:pPr>
      <w:r w:rsidRPr="00816BB2">
        <w:t>If the average calculated position is off-position, then the position monitoring system must take at least 100 position fixes.  The average position of the 100 position fixes is then calculated. If this 100 fix average is outside the guard ring radius, then the AtoN is deemed to be off-position.</w:t>
      </w:r>
    </w:p>
    <w:p w14:paraId="7328D69B" w14:textId="77777777" w:rsidR="0060166E" w:rsidRPr="00816BB2" w:rsidRDefault="0060166E" w:rsidP="00816BB2">
      <w:pPr>
        <w:pStyle w:val="List1"/>
      </w:pPr>
      <w:r w:rsidRPr="00816BB2">
        <w:t>When in off-position mode, the position monitoring system constantly monitors the position.  When the average of the last 100 readings is inside the guard ring radius, then the AtoN is deemed to be back on-position.</w:t>
      </w:r>
    </w:p>
    <w:p w14:paraId="00BDE8EE" w14:textId="77777777" w:rsidR="0060166E" w:rsidRDefault="0060166E" w:rsidP="00816BB2">
      <w:pPr>
        <w:pStyle w:val="List1"/>
      </w:pPr>
      <w:r w:rsidRPr="00816BB2">
        <w:t>The unit</w:t>
      </w:r>
      <w:r>
        <w:t xml:space="preserve"> may then resume its normal on-position behaviour (e.g</w:t>
      </w:r>
      <w:r w:rsidR="00553E15">
        <w:t>,</w:t>
      </w:r>
      <w:r>
        <w:t>. sleep for the remainder of the reporting interval and resume behaviour of a minimum of 5 position fixes per reporting interval).</w:t>
      </w:r>
    </w:p>
    <w:p w14:paraId="109DA63D" w14:textId="77777777" w:rsidR="0060166E" w:rsidRDefault="0060166E" w:rsidP="006743ED">
      <w:pPr>
        <w:pStyle w:val="AppendixtitleHead1"/>
      </w:pPr>
      <w:bookmarkStart w:id="132" w:name="_Ref209461265"/>
      <w:r>
        <w:br w:type="page"/>
      </w:r>
      <w:bookmarkStart w:id="133" w:name="_Toc59531974"/>
      <w:r w:rsidRPr="00B12592">
        <w:t xml:space="preserve">Example of a specification for an AIS </w:t>
      </w:r>
      <w:r w:rsidRPr="00F55FCE">
        <w:t>AtoN</w:t>
      </w:r>
      <w:r w:rsidRPr="00B12592">
        <w:t xml:space="preserve"> system for an Emergency Wreck Marking Buoy</w:t>
      </w:r>
      <w:bookmarkEnd w:id="132"/>
      <w:bookmarkEnd w:id="133"/>
    </w:p>
    <w:p w14:paraId="0AFF3959" w14:textId="77777777" w:rsidR="0060166E" w:rsidRDefault="0060166E" w:rsidP="006743ED">
      <w:pPr>
        <w:pStyle w:val="AppendixHead2"/>
        <w:numPr>
          <w:ilvl w:val="0"/>
          <w:numId w:val="53"/>
        </w:numPr>
      </w:pPr>
      <w:r>
        <w:t>General</w:t>
      </w:r>
    </w:p>
    <w:p w14:paraId="7C47B95F" w14:textId="77777777" w:rsidR="001B4DE6" w:rsidRPr="001B4DE6" w:rsidRDefault="001B4DE6" w:rsidP="001B4DE6">
      <w:pPr>
        <w:pStyle w:val="Heading1separatationline"/>
      </w:pPr>
    </w:p>
    <w:p w14:paraId="669F763F" w14:textId="77777777" w:rsidR="0060166E" w:rsidRDefault="0060166E" w:rsidP="0060166E">
      <w:pPr>
        <w:pStyle w:val="BodyText"/>
      </w:pPr>
      <w:r>
        <w:t>The GLA AIS AtoN enclosure shall be equipped with two AIS AtoN Units in compliance with IEC 62320-2 Type 3.  Transmissions shall alternate between the AIS AtoN Units at the configurable reporting interval.  Should one AIS AtoN Unit fail the other shall continue to transmit at its configured reporting interval.  Loss of a single AIS AtoN Unit will in effect double the reporting interval.</w:t>
      </w:r>
    </w:p>
    <w:p w14:paraId="0E88335E" w14:textId="77777777" w:rsidR="0060166E" w:rsidRDefault="0060166E" w:rsidP="0060166E">
      <w:pPr>
        <w:pStyle w:val="BodyText"/>
      </w:pPr>
      <w:r>
        <w:t>In terms of the AIS licence, the wreck marker AIS AtoN Unit is a fixed site and not a mobile vessel.  However</w:t>
      </w:r>
      <w:r w:rsidR="00553E15">
        <w:t>,</w:t>
      </w:r>
      <w:r>
        <w:t xml:space="preserve"> the location for deployment cannot be determined as such units are used in emergency situations to mark the location of a hazard to navigation.  As a consequence</w:t>
      </w:r>
      <w:r w:rsidR="00553E15">
        <w:t>,</w:t>
      </w:r>
      <w:r>
        <w:t xml:space="preserve"> at the time of deployment the VDL access scheme will be RATDMA.  It shall be possible to change the VDL access scheme to FATDMA at any time after deployment if the FATDMA slot allocation becomes available for the location.</w:t>
      </w:r>
    </w:p>
    <w:p w14:paraId="1A2766E1" w14:textId="77777777" w:rsidR="0060166E" w:rsidRDefault="0060166E" w:rsidP="0060166E">
      <w:pPr>
        <w:pStyle w:val="BodyText"/>
      </w:pPr>
      <w:r>
        <w:t>The AIS AtoN Unit shall transmit a proprietary AtoN status message 6 in addition to message 21 (AIS AtoN).  The status message shall monitor the RACON, Light, Battery and ancillary equipment.</w:t>
      </w:r>
    </w:p>
    <w:p w14:paraId="74A29562" w14:textId="77777777" w:rsidR="0060166E" w:rsidRDefault="0060166E" w:rsidP="0060166E">
      <w:pPr>
        <w:pStyle w:val="BodyText"/>
      </w:pPr>
      <w:r>
        <w:t>The wreck marker AIS AtoN Unit shall be capable of transmitting up to four virtual AIS AtoN as cardinal marks around the wreck.</w:t>
      </w:r>
    </w:p>
    <w:p w14:paraId="1C49D407" w14:textId="77777777" w:rsidR="0060166E" w:rsidRDefault="0060166E" w:rsidP="006743ED">
      <w:pPr>
        <w:pStyle w:val="AppendixHead2"/>
        <w:numPr>
          <w:ilvl w:val="0"/>
          <w:numId w:val="53"/>
        </w:numPr>
      </w:pPr>
      <w:r>
        <w:t>Specific Requirements</w:t>
      </w:r>
    </w:p>
    <w:p w14:paraId="5757DB18" w14:textId="77777777" w:rsidR="001B4DE6" w:rsidRPr="001B4DE6" w:rsidRDefault="001B4DE6" w:rsidP="001B4DE6">
      <w:pPr>
        <w:pStyle w:val="Heading1separatationline"/>
      </w:pPr>
    </w:p>
    <w:p w14:paraId="607D1DA7" w14:textId="77777777" w:rsidR="0060166E" w:rsidRDefault="0060166E" w:rsidP="006743ED">
      <w:pPr>
        <w:pStyle w:val="AppendixHead3"/>
      </w:pPr>
      <w:r>
        <w:t>Power consumption</w:t>
      </w:r>
    </w:p>
    <w:p w14:paraId="3AE78C20" w14:textId="77777777" w:rsidR="001B4DE6" w:rsidRPr="001B4DE6" w:rsidRDefault="001B4DE6" w:rsidP="001B4DE6">
      <w:pPr>
        <w:pStyle w:val="Heading2separationline"/>
      </w:pPr>
    </w:p>
    <w:p w14:paraId="5FF77626" w14:textId="77777777" w:rsidR="0060166E" w:rsidRDefault="0060166E" w:rsidP="0060166E">
      <w:pPr>
        <w:pStyle w:val="BodyText"/>
      </w:pPr>
      <w:r>
        <w:t>The power consumed by the AIS AtoN Units and the associated instrumentation is a matter of principal concern given the limited capacity of the 12 volt battery.  The supplier shall state the power consumption of each component part of the system as well as the overall power consumption for reporting intervals of 1, 2, 3, 4, 5, 6, 10 and 15 minutes.  Data shall be provided for both FATDMA and RATDMA operation.</w:t>
      </w:r>
    </w:p>
    <w:p w14:paraId="337C776E" w14:textId="77777777" w:rsidR="0060166E" w:rsidRDefault="0060166E" w:rsidP="0060166E">
      <w:pPr>
        <w:pStyle w:val="BodyText"/>
      </w:pPr>
      <w:r>
        <w:t>The power consumption shall be verified by a witnessed Factory Acceptance Test (FAT).  The power consumption for each reporting interval shall be measured over a period of at least 2 hours with all system components and ancillary equipment operating.</w:t>
      </w:r>
    </w:p>
    <w:p w14:paraId="48FE98D1" w14:textId="77777777" w:rsidR="0060166E" w:rsidRDefault="0060166E" w:rsidP="006743ED">
      <w:pPr>
        <w:pStyle w:val="AppendixHead3"/>
      </w:pPr>
      <w:r>
        <w:t>System resilience</w:t>
      </w:r>
    </w:p>
    <w:p w14:paraId="6A396C4E" w14:textId="77777777" w:rsidR="001B4DE6" w:rsidRPr="001B4DE6" w:rsidRDefault="001B4DE6" w:rsidP="001B4DE6">
      <w:pPr>
        <w:pStyle w:val="Heading2separationline"/>
      </w:pPr>
    </w:p>
    <w:p w14:paraId="37FCD922" w14:textId="77777777" w:rsidR="0060166E" w:rsidRDefault="0060166E" w:rsidP="0060166E">
      <w:pPr>
        <w:pStyle w:val="BodyText"/>
      </w:pPr>
      <w:r>
        <w:t>Each of the two AIS AtoN Units shall have its own DGPS and GPS/VHF antennae such that a common mode of failure for the AIS part of the system is minimised.  The other associated equipment and instrumentation may be shared by both AIS AtoN Units or may be dedicated to each AIS AtoN Unit at the supplier’s discretion.</w:t>
      </w:r>
    </w:p>
    <w:p w14:paraId="7A22BD4C" w14:textId="77777777" w:rsidR="0060166E" w:rsidRDefault="0060166E" w:rsidP="006743ED">
      <w:pPr>
        <w:pStyle w:val="AppendixHead3"/>
      </w:pPr>
      <w:r>
        <w:t>System control</w:t>
      </w:r>
    </w:p>
    <w:p w14:paraId="21C5058C" w14:textId="77777777" w:rsidR="009203E2" w:rsidRPr="009203E2" w:rsidRDefault="009203E2" w:rsidP="009203E2">
      <w:pPr>
        <w:pStyle w:val="Heading2separationline"/>
      </w:pPr>
    </w:p>
    <w:p w14:paraId="1E7285EE" w14:textId="77777777" w:rsidR="0060166E" w:rsidRDefault="0060166E" w:rsidP="0060166E">
      <w:pPr>
        <w:pStyle w:val="BodyText"/>
      </w:pPr>
      <w:r>
        <w:t>Optionally the supplier may propose to control the system by a separate controller (PLC or data logger) or the AIS AtoN Units may control other system components.  For example</w:t>
      </w:r>
      <w:r w:rsidR="00553E15">
        <w:t>,</w:t>
      </w:r>
      <w:r>
        <w:t xml:space="preserve"> it would be advantageous to synchronise the sleep/wake cycle of the instrumentation with the sleep/wake cycle required by the reporting interval in order to minimise power consumption.  The correct operation of the control system shall be verified during the FAT.</w:t>
      </w:r>
    </w:p>
    <w:p w14:paraId="2A88CC89" w14:textId="77777777" w:rsidR="0060166E" w:rsidRDefault="0060166E" w:rsidP="0060166E">
      <w:pPr>
        <w:rPr>
          <w:rFonts w:cs="Arial"/>
          <w:b/>
          <w:caps/>
          <w:sz w:val="24"/>
        </w:rPr>
      </w:pPr>
    </w:p>
    <w:p w14:paraId="5D1B6BC6" w14:textId="77777777" w:rsidR="0060166E" w:rsidRDefault="0060166E" w:rsidP="006743ED">
      <w:pPr>
        <w:pStyle w:val="AppendixHead2"/>
        <w:numPr>
          <w:ilvl w:val="0"/>
          <w:numId w:val="53"/>
        </w:numPr>
      </w:pPr>
      <w:r>
        <w:br w:type="page"/>
        <w:t>System testing</w:t>
      </w:r>
    </w:p>
    <w:p w14:paraId="00027A21" w14:textId="77777777" w:rsidR="009203E2" w:rsidRPr="009203E2" w:rsidRDefault="009203E2" w:rsidP="009203E2">
      <w:pPr>
        <w:pStyle w:val="Heading1separatationline"/>
      </w:pPr>
    </w:p>
    <w:p w14:paraId="7A13E661" w14:textId="77777777" w:rsidR="0060166E" w:rsidRDefault="0060166E" w:rsidP="0060166E">
      <w:pPr>
        <w:pStyle w:val="BodyText"/>
      </w:pPr>
      <w:r>
        <w:t>The system shall be tested at the supplier’s works in a laboratory environment and at the GLA sites.  Testing at both sites shall include;</w:t>
      </w:r>
    </w:p>
    <w:p w14:paraId="6879FF63" w14:textId="77777777" w:rsidR="0060166E" w:rsidRDefault="0060166E" w:rsidP="00371ECC">
      <w:pPr>
        <w:pStyle w:val="Bulletannexindented"/>
      </w:pPr>
      <w:r>
        <w:t xml:space="preserve">Power </w:t>
      </w:r>
      <w:r w:rsidRPr="006743ED">
        <w:rPr>
          <w:lang w:val="en-GB"/>
        </w:rPr>
        <w:t>consumption</w:t>
      </w:r>
      <w:r>
        <w:t>;</w:t>
      </w:r>
    </w:p>
    <w:p w14:paraId="2B47732D" w14:textId="77777777" w:rsidR="0060166E" w:rsidRDefault="0060166E" w:rsidP="00371ECC">
      <w:pPr>
        <w:pStyle w:val="Bulletannexindented"/>
      </w:pPr>
      <w:r>
        <w:t>Functional operation;</w:t>
      </w:r>
    </w:p>
    <w:p w14:paraId="6F1A42A3" w14:textId="77777777" w:rsidR="0060166E" w:rsidRDefault="0060166E" w:rsidP="00371ECC">
      <w:pPr>
        <w:pStyle w:val="Bulletannexindented"/>
      </w:pPr>
      <w:r>
        <w:t>Verification of messages 6, and 21;</w:t>
      </w:r>
    </w:p>
    <w:p w14:paraId="5D7B5762" w14:textId="77777777" w:rsidR="0060166E" w:rsidRDefault="0060166E" w:rsidP="00371ECC">
      <w:pPr>
        <w:pStyle w:val="Bulletannexindented"/>
      </w:pPr>
      <w:r>
        <w:t>AIS synchronisation and timing;</w:t>
      </w:r>
    </w:p>
    <w:p w14:paraId="5FD4214B" w14:textId="77777777" w:rsidR="0060166E" w:rsidRPr="006743ED" w:rsidRDefault="0060166E" w:rsidP="00371ECC">
      <w:pPr>
        <w:pStyle w:val="Bulletannexindented"/>
        <w:rPr>
          <w:lang w:val="en-US"/>
        </w:rPr>
      </w:pPr>
      <w:r w:rsidRPr="006743ED">
        <w:rPr>
          <w:lang w:val="en-US"/>
        </w:rPr>
        <w:t>Compliance with ITU-R M.1371-</w:t>
      </w:r>
      <w:r w:rsidR="000548D5">
        <w:rPr>
          <w:lang w:val="en-US"/>
        </w:rPr>
        <w:t>5</w:t>
      </w:r>
      <w:r w:rsidRPr="006743ED">
        <w:rPr>
          <w:lang w:val="en-US"/>
        </w:rPr>
        <w:t>;</w:t>
      </w:r>
    </w:p>
    <w:p w14:paraId="680E1A27" w14:textId="77777777" w:rsidR="0060166E" w:rsidRDefault="0060166E" w:rsidP="00371ECC">
      <w:pPr>
        <w:pStyle w:val="Bulletannexindented"/>
      </w:pPr>
      <w:r>
        <w:t>Compliance with IEC 62320-2;</w:t>
      </w:r>
    </w:p>
    <w:p w14:paraId="000E3731" w14:textId="77777777" w:rsidR="0060166E" w:rsidRDefault="0060166E" w:rsidP="00371ECC">
      <w:pPr>
        <w:pStyle w:val="Bulletannexindented"/>
      </w:pPr>
      <w:r>
        <w:t>FATDMA;</w:t>
      </w:r>
    </w:p>
    <w:p w14:paraId="3C68114B" w14:textId="77777777" w:rsidR="0060166E" w:rsidRDefault="0060166E" w:rsidP="00371ECC">
      <w:pPr>
        <w:pStyle w:val="Bulletannexindented"/>
      </w:pPr>
      <w:r>
        <w:t>RATDMA;</w:t>
      </w:r>
      <w:r w:rsidR="00553E15">
        <w:t xml:space="preserve"> and</w:t>
      </w:r>
    </w:p>
    <w:p w14:paraId="7F6C3074" w14:textId="77777777" w:rsidR="0060166E" w:rsidRDefault="0060166E" w:rsidP="00371ECC">
      <w:pPr>
        <w:pStyle w:val="Bulletannexindented"/>
      </w:pPr>
      <w:r>
        <w:t>Monitoring of associated equipment.</w:t>
      </w:r>
    </w:p>
    <w:p w14:paraId="748BC12E" w14:textId="77777777" w:rsidR="0060166E" w:rsidRDefault="0060166E" w:rsidP="006743ED">
      <w:pPr>
        <w:pStyle w:val="AppendixHead2"/>
        <w:numPr>
          <w:ilvl w:val="0"/>
          <w:numId w:val="53"/>
        </w:numPr>
      </w:pPr>
      <w:r>
        <w:t>Deployment</w:t>
      </w:r>
    </w:p>
    <w:p w14:paraId="307F0968" w14:textId="77777777" w:rsidR="00371ECC" w:rsidRPr="00371ECC" w:rsidRDefault="00371ECC" w:rsidP="00371ECC">
      <w:pPr>
        <w:pStyle w:val="Heading1separatationline"/>
      </w:pPr>
    </w:p>
    <w:p w14:paraId="1498B2D3" w14:textId="77777777" w:rsidR="0060166E" w:rsidRDefault="0060166E" w:rsidP="0060166E">
      <w:pPr>
        <w:pStyle w:val="BodyText"/>
      </w:pPr>
      <w:r>
        <w:t>Following deployment</w:t>
      </w:r>
      <w:r w:rsidR="00553E15">
        <w:t>,</w:t>
      </w:r>
      <w:r>
        <w:t xml:space="preserve"> the range and coverage shall be determined using a GLA Buoy Tender.  The supplier shall provide a rate for providing engineering support during the range and coverage sea trials.</w:t>
      </w:r>
    </w:p>
    <w:p w14:paraId="41110C8A" w14:textId="77777777" w:rsidR="0060166E" w:rsidRDefault="0060166E" w:rsidP="006743ED">
      <w:pPr>
        <w:pStyle w:val="AppendixHead2"/>
        <w:numPr>
          <w:ilvl w:val="0"/>
          <w:numId w:val="53"/>
        </w:numPr>
      </w:pPr>
      <w:r>
        <w:t>Enclosure</w:t>
      </w:r>
    </w:p>
    <w:p w14:paraId="461AD356" w14:textId="77777777" w:rsidR="00371ECC" w:rsidRPr="00371ECC" w:rsidRDefault="00371ECC" w:rsidP="00371ECC">
      <w:pPr>
        <w:pStyle w:val="Heading1separatationline"/>
      </w:pPr>
    </w:p>
    <w:p w14:paraId="0E2A75D8" w14:textId="77777777" w:rsidR="0060166E" w:rsidRDefault="0060166E" w:rsidP="0060166E">
      <w:pPr>
        <w:pStyle w:val="BodyText"/>
      </w:pPr>
      <w:r>
        <w:t>The dual redundant system shall be housed in the standard GLA AIS enclosure.</w:t>
      </w:r>
    </w:p>
    <w:p w14:paraId="0DF78CA7" w14:textId="77777777" w:rsidR="0060166E" w:rsidRDefault="0060166E" w:rsidP="006743ED">
      <w:pPr>
        <w:pStyle w:val="AppendixHead2"/>
        <w:numPr>
          <w:ilvl w:val="0"/>
          <w:numId w:val="53"/>
        </w:numPr>
      </w:pPr>
      <w:r>
        <w:t>Monitoring</w:t>
      </w:r>
    </w:p>
    <w:p w14:paraId="6CDBAA72" w14:textId="77777777" w:rsidR="00371ECC" w:rsidRPr="00371ECC" w:rsidRDefault="00371ECC" w:rsidP="00371ECC">
      <w:pPr>
        <w:pStyle w:val="Heading1separatationline"/>
      </w:pPr>
    </w:p>
    <w:p w14:paraId="4226D811" w14:textId="77777777" w:rsidR="0060166E" w:rsidRDefault="0060166E" w:rsidP="0060166E">
      <w:pPr>
        <w:pStyle w:val="BodyText"/>
      </w:pPr>
      <w:r>
        <w:t>The AIS AtoN Units shall transmit monitoring information using the GLA message 6 as defined in Annex C.</w:t>
      </w:r>
    </w:p>
    <w:p w14:paraId="673BD95E" w14:textId="77777777" w:rsidR="0060166E" w:rsidRDefault="00371ECC" w:rsidP="006743ED">
      <w:pPr>
        <w:pStyle w:val="AppendixHead2"/>
        <w:numPr>
          <w:ilvl w:val="0"/>
          <w:numId w:val="53"/>
        </w:numPr>
      </w:pPr>
      <w:r>
        <w:t>Operating mode</w:t>
      </w:r>
    </w:p>
    <w:p w14:paraId="7E0ED924" w14:textId="77777777" w:rsidR="00371ECC" w:rsidRPr="00371ECC" w:rsidRDefault="00371ECC" w:rsidP="00371ECC">
      <w:pPr>
        <w:pStyle w:val="Heading1separatationline"/>
      </w:pPr>
    </w:p>
    <w:p w14:paraId="1AAD2CCC" w14:textId="77777777" w:rsidR="0060166E" w:rsidRDefault="0060166E" w:rsidP="0060166E">
      <w:pPr>
        <w:pStyle w:val="BodyText"/>
      </w:pPr>
      <w:r>
        <w:t>The default reporting mode is Mode B of IEC 62320-2 but the equipment shall be capable of being configured for Modes A and C also.</w:t>
      </w:r>
    </w:p>
    <w:p w14:paraId="009C4530" w14:textId="77777777" w:rsidR="0060166E" w:rsidRDefault="0060166E" w:rsidP="0060166E">
      <w:pPr>
        <w:pStyle w:val="BodyText"/>
      </w:pPr>
      <w:r>
        <w:t>The system shall be capable of making a burst of transmissions on each channel in any period with a reporting interval of one minute for both AIS AtoN Units.  The anticipated number of transmissions in a burst is ten but it shall be possible to configure any number between one and 20.  The period of the burst shall be configurable between 6 and 20 seconds.</w:t>
      </w:r>
    </w:p>
    <w:p w14:paraId="0616E2F6" w14:textId="77777777" w:rsidR="0060166E" w:rsidRDefault="0060166E" w:rsidP="006743ED">
      <w:pPr>
        <w:pStyle w:val="AppendixtitleHead1"/>
      </w:pPr>
      <w:bookmarkStart w:id="134" w:name="_Ref209528695"/>
      <w:r>
        <w:br w:type="page"/>
      </w:r>
      <w:bookmarkStart w:id="135" w:name="_Ref292376307"/>
      <w:bookmarkStart w:id="136" w:name="_Toc59531975"/>
      <w:r>
        <w:t xml:space="preserve">AIS </w:t>
      </w:r>
      <w:r w:rsidRPr="0092638A">
        <w:t>A</w:t>
      </w:r>
      <w:r w:rsidR="0092638A" w:rsidRPr="0092638A">
        <w:t>to</w:t>
      </w:r>
      <w:r w:rsidRPr="0092638A">
        <w:t>N</w:t>
      </w:r>
      <w:r>
        <w:t xml:space="preserve"> Monitoring</w:t>
      </w:r>
      <w:bookmarkEnd w:id="134"/>
      <w:bookmarkEnd w:id="135"/>
      <w:bookmarkEnd w:id="136"/>
    </w:p>
    <w:p w14:paraId="370DA467" w14:textId="77777777" w:rsidR="0060166E" w:rsidRDefault="0060166E" w:rsidP="006743ED">
      <w:pPr>
        <w:pStyle w:val="AppendixHead2"/>
        <w:numPr>
          <w:ilvl w:val="0"/>
          <w:numId w:val="61"/>
        </w:numPr>
      </w:pPr>
      <w:r>
        <w:t>General</w:t>
      </w:r>
    </w:p>
    <w:p w14:paraId="2168C8C3" w14:textId="77777777" w:rsidR="00371ECC" w:rsidRPr="00371ECC" w:rsidRDefault="00371ECC" w:rsidP="00371ECC">
      <w:pPr>
        <w:pStyle w:val="Heading1separatationline"/>
      </w:pPr>
    </w:p>
    <w:p w14:paraId="4BEAA40D" w14:textId="77777777" w:rsidR="0060166E" w:rsidRDefault="0060166E" w:rsidP="0060166E">
      <w:pPr>
        <w:pStyle w:val="BodyText"/>
        <w:rPr>
          <w:lang w:eastAsia="zh-CN"/>
        </w:rPr>
      </w:pPr>
      <w:r w:rsidRPr="000F3B6E">
        <w:rPr>
          <w:lang w:eastAsia="zh-CN"/>
        </w:rPr>
        <w:t>AIS Aids to Navigation monitoring can provide a significant benefit to the AtoN authority.  Message type 6 is used for this purposed, and different approaches can be taken to address this process.</w:t>
      </w:r>
    </w:p>
    <w:p w14:paraId="03A45DF1" w14:textId="77777777" w:rsidR="0060166E" w:rsidRDefault="0060166E" w:rsidP="006743ED">
      <w:pPr>
        <w:pStyle w:val="AppendixHead2"/>
        <w:numPr>
          <w:ilvl w:val="0"/>
          <w:numId w:val="61"/>
        </w:numPr>
      </w:pPr>
      <w:r>
        <w:t xml:space="preserve">Example 1 – </w:t>
      </w:r>
      <w:r w:rsidRPr="00A63A7F">
        <w:t>GLA Format for AIS Aids to Navigation Monitoring Message</w:t>
      </w:r>
    </w:p>
    <w:p w14:paraId="53B4AA83" w14:textId="77777777" w:rsidR="00371ECC" w:rsidRPr="00371ECC" w:rsidRDefault="00371ECC" w:rsidP="00371ECC">
      <w:pPr>
        <w:pStyle w:val="Heading1separatationline"/>
      </w:pPr>
    </w:p>
    <w:p w14:paraId="54FE33C3" w14:textId="77777777" w:rsidR="0060166E" w:rsidRPr="00970956" w:rsidRDefault="00970956" w:rsidP="006743ED">
      <w:pPr>
        <w:pStyle w:val="AppendixHead3"/>
      </w:pPr>
      <w:r w:rsidRPr="00970956">
        <w:t>Introduction</w:t>
      </w:r>
    </w:p>
    <w:p w14:paraId="3714A751" w14:textId="77777777" w:rsidR="00371ECC" w:rsidRPr="00371ECC" w:rsidRDefault="00371ECC" w:rsidP="00371ECC">
      <w:pPr>
        <w:pStyle w:val="Heading2separationline"/>
      </w:pPr>
    </w:p>
    <w:p w14:paraId="2E63A259" w14:textId="77777777" w:rsidR="0060166E" w:rsidRPr="00B81A0B" w:rsidRDefault="0060166E" w:rsidP="0060166E">
      <w:pPr>
        <w:pStyle w:val="BodyText"/>
      </w:pPr>
      <w:r w:rsidRPr="00B81A0B">
        <w:t>One of the functions of the AIS</w:t>
      </w:r>
      <w:r>
        <w:t xml:space="preserve"> AtoN</w:t>
      </w:r>
      <w:r w:rsidRPr="00B81A0B">
        <w:t xml:space="preserve"> Transponder is to provide Aids to Navigation monitoring data via AIS message </w:t>
      </w:r>
      <w:r>
        <w:t xml:space="preserve">type </w:t>
      </w:r>
      <w:r w:rsidRPr="00B81A0B">
        <w:t>6 for the AtoN administration.</w:t>
      </w:r>
    </w:p>
    <w:p w14:paraId="3F57F498" w14:textId="77777777" w:rsidR="0060166E" w:rsidRPr="00B81A0B" w:rsidRDefault="0060166E" w:rsidP="0060166E">
      <w:pPr>
        <w:pStyle w:val="BodyText"/>
      </w:pPr>
      <w:r w:rsidRPr="00B81A0B">
        <w:t>This message 6 is an addressed binary message, which is specified by ITU.</w:t>
      </w:r>
    </w:p>
    <w:p w14:paraId="2C4F30E7" w14:textId="77777777" w:rsidR="0060166E" w:rsidRPr="00970956" w:rsidRDefault="00970956" w:rsidP="006743ED">
      <w:pPr>
        <w:pStyle w:val="AppendixHead3"/>
      </w:pPr>
      <w:r w:rsidRPr="00970956">
        <w:t>Message intervals</w:t>
      </w:r>
    </w:p>
    <w:p w14:paraId="7513E4E8" w14:textId="77777777" w:rsidR="00371ECC" w:rsidRPr="00371ECC" w:rsidRDefault="00371ECC" w:rsidP="00371ECC">
      <w:pPr>
        <w:pStyle w:val="Heading2separationline"/>
      </w:pPr>
    </w:p>
    <w:p w14:paraId="17419411" w14:textId="77777777" w:rsidR="0060166E" w:rsidRPr="00B81A0B" w:rsidRDefault="0060166E" w:rsidP="0060166E">
      <w:pPr>
        <w:pStyle w:val="BodyText"/>
      </w:pPr>
      <w:r w:rsidRPr="00B81A0B">
        <w:t>The interval between</w:t>
      </w:r>
      <w:r>
        <w:t xml:space="preserve"> the t</w:t>
      </w:r>
      <w:r w:rsidRPr="00B81A0B">
        <w:t xml:space="preserve">ransmission of these messages </w:t>
      </w:r>
      <w:r>
        <w:t>will</w:t>
      </w:r>
      <w:r w:rsidRPr="00B81A0B">
        <w:t xml:space="preserve"> be synchronized with message 21</w:t>
      </w:r>
      <w:r>
        <w:t>, although not necessarily at the same reporting rate</w:t>
      </w:r>
      <w:r w:rsidRPr="00B81A0B">
        <w:t>.</w:t>
      </w:r>
      <w:r>
        <w:t xml:space="preserve"> </w:t>
      </w:r>
      <w:r w:rsidRPr="00B81A0B">
        <w:t xml:space="preserve"> If Message 21 is not used at a particular site, then the reporting interval should be selected to minimise the power requirement of the transponder, whilst still providing enough data to enable meaningful diagnostic analysis.</w:t>
      </w:r>
    </w:p>
    <w:p w14:paraId="49DA0659" w14:textId="77777777" w:rsidR="0060166E" w:rsidRPr="00970956" w:rsidRDefault="00970956" w:rsidP="006743ED">
      <w:pPr>
        <w:pStyle w:val="AppendixHead3"/>
      </w:pPr>
      <w:r w:rsidRPr="00970956">
        <w:t>Configuration</w:t>
      </w:r>
    </w:p>
    <w:p w14:paraId="4C326AAF" w14:textId="77777777" w:rsidR="00371ECC" w:rsidRPr="00371ECC" w:rsidRDefault="00371ECC" w:rsidP="00371ECC">
      <w:pPr>
        <w:pStyle w:val="Heading2separationline"/>
      </w:pPr>
    </w:p>
    <w:p w14:paraId="45339A0F" w14:textId="77777777" w:rsidR="0060166E" w:rsidRDefault="0060166E" w:rsidP="0060166E">
      <w:pPr>
        <w:pStyle w:val="BodyText"/>
      </w:pPr>
      <w:r>
        <w:t>The following fields of the message are fixed, and should be user configurable</w:t>
      </w:r>
      <w:r w:rsidRPr="00B81A0B">
        <w:t>:</w:t>
      </w:r>
    </w:p>
    <w:p w14:paraId="67AA0D29" w14:textId="77777777" w:rsidR="0060166E" w:rsidRPr="006743ED" w:rsidRDefault="0060166E" w:rsidP="0092638A">
      <w:pPr>
        <w:pStyle w:val="Bulletannexindented"/>
        <w:rPr>
          <w:lang w:val="en-US"/>
        </w:rPr>
      </w:pPr>
      <w:r w:rsidRPr="006743ED">
        <w:rPr>
          <w:lang w:val="en-US"/>
        </w:rPr>
        <w:t>MMSI number of source Unit;</w:t>
      </w:r>
    </w:p>
    <w:p w14:paraId="01C7C453" w14:textId="77777777" w:rsidR="0060166E" w:rsidRPr="006743ED" w:rsidRDefault="0060166E" w:rsidP="0092638A">
      <w:pPr>
        <w:pStyle w:val="Bulletannexindented"/>
        <w:rPr>
          <w:lang w:val="en-US"/>
        </w:rPr>
      </w:pPr>
      <w:r w:rsidRPr="006743ED">
        <w:rPr>
          <w:lang w:val="en-US"/>
        </w:rPr>
        <w:t>MMSI number of destination Unit;</w:t>
      </w:r>
    </w:p>
    <w:p w14:paraId="67C3633D" w14:textId="77777777" w:rsidR="0060166E" w:rsidRPr="00B81A0B" w:rsidRDefault="0060166E" w:rsidP="0092638A">
      <w:pPr>
        <w:pStyle w:val="Bulletannexindented"/>
      </w:pPr>
      <w:r w:rsidRPr="00B81A0B">
        <w:t>Destination Area code (DAC)</w:t>
      </w:r>
      <w:r>
        <w:t>;</w:t>
      </w:r>
      <w:r w:rsidR="0027507B">
        <w:t xml:space="preserve"> and</w:t>
      </w:r>
    </w:p>
    <w:p w14:paraId="4DC3191E" w14:textId="77777777" w:rsidR="0060166E" w:rsidRDefault="0060166E" w:rsidP="0092638A">
      <w:pPr>
        <w:pStyle w:val="Bulletannexindented"/>
      </w:pPr>
      <w:r w:rsidRPr="00B81A0B">
        <w:t>Function Identifier (FI)</w:t>
      </w:r>
      <w:r>
        <w:t>.</w:t>
      </w:r>
    </w:p>
    <w:p w14:paraId="50A76B57" w14:textId="77777777" w:rsidR="0060166E" w:rsidRDefault="0060166E" w:rsidP="0060166E">
      <w:pPr>
        <w:pStyle w:val="BodyText"/>
      </w:pPr>
    </w:p>
    <w:p w14:paraId="41CDC178" w14:textId="77777777" w:rsidR="0060166E" w:rsidRPr="00B81A0B" w:rsidRDefault="0060166E" w:rsidP="003C72CD">
      <w:pPr>
        <w:pStyle w:val="Tablecaption"/>
      </w:pPr>
      <w:r>
        <w:br w:type="page"/>
      </w:r>
      <w:bookmarkStart w:id="137" w:name="_Toc296938554"/>
      <w:bookmarkStart w:id="138" w:name="_Toc59531575"/>
      <w:r w:rsidRPr="00A63A7F">
        <w:t>GLA Format for AIS Aids to Navigation Monitoring Message</w:t>
      </w:r>
      <w:bookmarkEnd w:id="137"/>
      <w:bookmarkEnd w:id="138"/>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233"/>
        <w:gridCol w:w="5067"/>
      </w:tblGrid>
      <w:tr w:rsidR="0060166E" w:rsidRPr="007A3E45" w14:paraId="03A0FBFA" w14:textId="77777777" w:rsidTr="006743ED">
        <w:trPr>
          <w:tblHeader/>
          <w:jc w:val="center"/>
        </w:trPr>
        <w:tc>
          <w:tcPr>
            <w:tcW w:w="2448" w:type="dxa"/>
            <w:vAlign w:val="center"/>
          </w:tcPr>
          <w:p w14:paraId="0D8402C5" w14:textId="77777777" w:rsidR="0060166E" w:rsidRPr="007A3E45" w:rsidRDefault="0060166E" w:rsidP="006743ED">
            <w:pPr>
              <w:pStyle w:val="Tabletexttitle"/>
            </w:pPr>
            <w:r w:rsidRPr="007A3E45">
              <w:t>Parameter</w:t>
            </w:r>
          </w:p>
        </w:tc>
        <w:tc>
          <w:tcPr>
            <w:tcW w:w="1233" w:type="dxa"/>
            <w:vAlign w:val="center"/>
          </w:tcPr>
          <w:p w14:paraId="1C6B01CE" w14:textId="77777777" w:rsidR="0060166E" w:rsidRPr="007A3E45" w:rsidRDefault="0060166E" w:rsidP="006743ED">
            <w:pPr>
              <w:pStyle w:val="Tabletexttitle"/>
            </w:pPr>
            <w:r w:rsidRPr="007A3E45">
              <w:t>Number of bits</w:t>
            </w:r>
          </w:p>
        </w:tc>
        <w:tc>
          <w:tcPr>
            <w:tcW w:w="5067" w:type="dxa"/>
            <w:vAlign w:val="center"/>
          </w:tcPr>
          <w:p w14:paraId="50310531" w14:textId="77777777" w:rsidR="0060166E" w:rsidRPr="007A3E45" w:rsidRDefault="0060166E" w:rsidP="006743ED">
            <w:pPr>
              <w:pStyle w:val="Tabletexttitle"/>
            </w:pPr>
            <w:r w:rsidRPr="007A3E45">
              <w:t>Description</w:t>
            </w:r>
          </w:p>
        </w:tc>
      </w:tr>
      <w:tr w:rsidR="0060166E" w:rsidRPr="007A3E45" w14:paraId="176C92C0" w14:textId="77777777" w:rsidTr="006743ED">
        <w:trPr>
          <w:jc w:val="center"/>
        </w:trPr>
        <w:tc>
          <w:tcPr>
            <w:tcW w:w="2448" w:type="dxa"/>
          </w:tcPr>
          <w:p w14:paraId="51EF4AC2" w14:textId="77777777" w:rsidR="0060166E" w:rsidRPr="007A3E45" w:rsidRDefault="0060166E" w:rsidP="006743ED">
            <w:pPr>
              <w:pStyle w:val="Tabletext"/>
            </w:pPr>
            <w:r w:rsidRPr="007A3E45">
              <w:t>Message ID</w:t>
            </w:r>
          </w:p>
        </w:tc>
        <w:tc>
          <w:tcPr>
            <w:tcW w:w="1233" w:type="dxa"/>
          </w:tcPr>
          <w:p w14:paraId="6413E35E" w14:textId="77777777" w:rsidR="0060166E" w:rsidRPr="007A3E45" w:rsidRDefault="0060166E" w:rsidP="006743ED">
            <w:pPr>
              <w:pStyle w:val="Tabletext"/>
            </w:pPr>
            <w:r w:rsidRPr="007A3E45">
              <w:t>6</w:t>
            </w:r>
          </w:p>
        </w:tc>
        <w:tc>
          <w:tcPr>
            <w:tcW w:w="5067" w:type="dxa"/>
          </w:tcPr>
          <w:p w14:paraId="6A0686C1" w14:textId="77777777" w:rsidR="0060166E" w:rsidRPr="007A3E45" w:rsidRDefault="0060166E" w:rsidP="006743ED">
            <w:pPr>
              <w:pStyle w:val="Tabletext"/>
            </w:pPr>
            <w:r w:rsidRPr="007A3E45">
              <w:t>Identifier for this message 6; always 6.</w:t>
            </w:r>
          </w:p>
        </w:tc>
      </w:tr>
      <w:tr w:rsidR="0060166E" w:rsidRPr="007A3E45" w14:paraId="31EFE872" w14:textId="77777777" w:rsidTr="006743ED">
        <w:trPr>
          <w:jc w:val="center"/>
        </w:trPr>
        <w:tc>
          <w:tcPr>
            <w:tcW w:w="2448" w:type="dxa"/>
          </w:tcPr>
          <w:p w14:paraId="3B469429" w14:textId="77777777" w:rsidR="0060166E" w:rsidRPr="007A3E45" w:rsidRDefault="0060166E" w:rsidP="006743ED">
            <w:pPr>
              <w:pStyle w:val="Tabletext"/>
            </w:pPr>
            <w:r w:rsidRPr="007A3E45">
              <w:t>Repeat Indicator</w:t>
            </w:r>
          </w:p>
        </w:tc>
        <w:tc>
          <w:tcPr>
            <w:tcW w:w="1233" w:type="dxa"/>
          </w:tcPr>
          <w:p w14:paraId="1DAEBC84" w14:textId="77777777" w:rsidR="0060166E" w:rsidRPr="007A3E45" w:rsidRDefault="0060166E" w:rsidP="006743ED">
            <w:pPr>
              <w:pStyle w:val="Tabletext"/>
            </w:pPr>
            <w:r w:rsidRPr="007A3E45">
              <w:t>2</w:t>
            </w:r>
          </w:p>
        </w:tc>
        <w:tc>
          <w:tcPr>
            <w:tcW w:w="5067" w:type="dxa"/>
          </w:tcPr>
          <w:p w14:paraId="5382E2B4" w14:textId="77777777" w:rsidR="0060166E" w:rsidRPr="007A3E45" w:rsidRDefault="0060166E" w:rsidP="006743ED">
            <w:pPr>
              <w:pStyle w:val="Tabletext"/>
            </w:pPr>
            <w:r w:rsidRPr="007A3E45">
              <w:t>Used by the repeater to indicate how many times a message has been repeated.</w:t>
            </w:r>
          </w:p>
          <w:p w14:paraId="5F3FE98E" w14:textId="77777777" w:rsidR="0060166E" w:rsidRPr="007A3E45" w:rsidRDefault="0060166E" w:rsidP="006743ED">
            <w:pPr>
              <w:pStyle w:val="Tabletext"/>
            </w:pPr>
            <w:r w:rsidRPr="007A3E45">
              <w:t>0 – 3; default = 0; 3 = do not repeat any more.</w:t>
            </w:r>
          </w:p>
        </w:tc>
      </w:tr>
      <w:tr w:rsidR="0060166E" w:rsidRPr="007A3E45" w14:paraId="5B491A35" w14:textId="77777777" w:rsidTr="006743ED">
        <w:trPr>
          <w:jc w:val="center"/>
        </w:trPr>
        <w:tc>
          <w:tcPr>
            <w:tcW w:w="2448" w:type="dxa"/>
          </w:tcPr>
          <w:p w14:paraId="5BB51A8E" w14:textId="77777777" w:rsidR="0060166E" w:rsidRPr="007A3E45" w:rsidRDefault="0060166E" w:rsidP="006743ED">
            <w:pPr>
              <w:pStyle w:val="Tabletext"/>
            </w:pPr>
            <w:r w:rsidRPr="007A3E45">
              <w:t>Source ID</w:t>
            </w:r>
          </w:p>
        </w:tc>
        <w:tc>
          <w:tcPr>
            <w:tcW w:w="1233" w:type="dxa"/>
          </w:tcPr>
          <w:p w14:paraId="4DC89BD1" w14:textId="77777777" w:rsidR="0060166E" w:rsidRPr="007A3E45" w:rsidRDefault="0060166E" w:rsidP="006743ED">
            <w:pPr>
              <w:pStyle w:val="Tabletext"/>
            </w:pPr>
            <w:r w:rsidRPr="007A3E45">
              <w:t>30</w:t>
            </w:r>
          </w:p>
        </w:tc>
        <w:tc>
          <w:tcPr>
            <w:tcW w:w="5067" w:type="dxa"/>
          </w:tcPr>
          <w:p w14:paraId="240E7FC9" w14:textId="77777777" w:rsidR="0060166E" w:rsidRPr="007A3E45" w:rsidRDefault="0060166E" w:rsidP="006743ED">
            <w:pPr>
              <w:pStyle w:val="Tabletext"/>
            </w:pPr>
            <w:r w:rsidRPr="007A3E45">
              <w:t>MMSI number of source Unit</w:t>
            </w:r>
          </w:p>
        </w:tc>
      </w:tr>
      <w:tr w:rsidR="0060166E" w:rsidRPr="007A3E45" w14:paraId="08E70F31" w14:textId="77777777" w:rsidTr="006743ED">
        <w:trPr>
          <w:jc w:val="center"/>
        </w:trPr>
        <w:tc>
          <w:tcPr>
            <w:tcW w:w="2448" w:type="dxa"/>
          </w:tcPr>
          <w:p w14:paraId="1E7F5B71" w14:textId="77777777" w:rsidR="0060166E" w:rsidRPr="007A3E45" w:rsidRDefault="0060166E" w:rsidP="006743ED">
            <w:pPr>
              <w:pStyle w:val="Tabletext"/>
            </w:pPr>
            <w:r w:rsidRPr="007A3E45">
              <w:t>Sequence Number</w:t>
            </w:r>
          </w:p>
        </w:tc>
        <w:tc>
          <w:tcPr>
            <w:tcW w:w="1233" w:type="dxa"/>
          </w:tcPr>
          <w:p w14:paraId="16E3BF04" w14:textId="77777777" w:rsidR="0060166E" w:rsidRPr="007A3E45" w:rsidRDefault="0060166E" w:rsidP="006743ED">
            <w:pPr>
              <w:pStyle w:val="Tabletext"/>
            </w:pPr>
            <w:r w:rsidRPr="007A3E45">
              <w:t>2</w:t>
            </w:r>
          </w:p>
        </w:tc>
        <w:tc>
          <w:tcPr>
            <w:tcW w:w="5067" w:type="dxa"/>
          </w:tcPr>
          <w:p w14:paraId="3A23C270" w14:textId="77777777" w:rsidR="0060166E" w:rsidRPr="007A3E45" w:rsidRDefault="0060166E" w:rsidP="006743ED">
            <w:pPr>
              <w:pStyle w:val="Tabletext"/>
            </w:pPr>
            <w:r w:rsidRPr="007A3E45">
              <w:t>0 – 3</w:t>
            </w:r>
          </w:p>
        </w:tc>
      </w:tr>
      <w:tr w:rsidR="0060166E" w:rsidRPr="007A3E45" w14:paraId="42072A3B" w14:textId="77777777" w:rsidTr="006743ED">
        <w:trPr>
          <w:jc w:val="center"/>
        </w:trPr>
        <w:tc>
          <w:tcPr>
            <w:tcW w:w="2448" w:type="dxa"/>
          </w:tcPr>
          <w:p w14:paraId="233E8FBD" w14:textId="77777777" w:rsidR="0060166E" w:rsidRPr="007A3E45" w:rsidRDefault="0060166E" w:rsidP="006743ED">
            <w:pPr>
              <w:pStyle w:val="Tabletext"/>
            </w:pPr>
            <w:r w:rsidRPr="007A3E45">
              <w:t>Destination ID</w:t>
            </w:r>
          </w:p>
        </w:tc>
        <w:tc>
          <w:tcPr>
            <w:tcW w:w="1233" w:type="dxa"/>
          </w:tcPr>
          <w:p w14:paraId="321CFD55" w14:textId="77777777" w:rsidR="0060166E" w:rsidRPr="007A3E45" w:rsidRDefault="0060166E" w:rsidP="006743ED">
            <w:pPr>
              <w:pStyle w:val="Tabletext"/>
            </w:pPr>
            <w:r w:rsidRPr="007A3E45">
              <w:t>30</w:t>
            </w:r>
          </w:p>
        </w:tc>
        <w:tc>
          <w:tcPr>
            <w:tcW w:w="5067" w:type="dxa"/>
          </w:tcPr>
          <w:p w14:paraId="1D2F7E26" w14:textId="77777777" w:rsidR="0060166E" w:rsidRPr="007A3E45" w:rsidRDefault="0060166E" w:rsidP="006743ED">
            <w:pPr>
              <w:pStyle w:val="Tabletext"/>
            </w:pPr>
            <w:r w:rsidRPr="007A3E45">
              <w:t>MMSI number of destination Unit.</w:t>
            </w:r>
          </w:p>
        </w:tc>
      </w:tr>
      <w:tr w:rsidR="0060166E" w:rsidRPr="007A3E45" w14:paraId="12F6401E" w14:textId="77777777" w:rsidTr="006743ED">
        <w:trPr>
          <w:jc w:val="center"/>
        </w:trPr>
        <w:tc>
          <w:tcPr>
            <w:tcW w:w="2448" w:type="dxa"/>
          </w:tcPr>
          <w:p w14:paraId="27EBFCA4" w14:textId="77777777" w:rsidR="0060166E" w:rsidRPr="007A3E45" w:rsidRDefault="0060166E" w:rsidP="006743ED">
            <w:pPr>
              <w:pStyle w:val="Tabletext"/>
            </w:pPr>
            <w:r w:rsidRPr="007A3E45">
              <w:t>Retransmit Flag</w:t>
            </w:r>
          </w:p>
        </w:tc>
        <w:tc>
          <w:tcPr>
            <w:tcW w:w="1233" w:type="dxa"/>
          </w:tcPr>
          <w:p w14:paraId="2347E5F0" w14:textId="77777777" w:rsidR="0060166E" w:rsidRPr="007A3E45" w:rsidRDefault="0060166E" w:rsidP="006743ED">
            <w:pPr>
              <w:pStyle w:val="Tabletext"/>
            </w:pPr>
            <w:r w:rsidRPr="007A3E45">
              <w:t>1</w:t>
            </w:r>
          </w:p>
        </w:tc>
        <w:tc>
          <w:tcPr>
            <w:tcW w:w="5067" w:type="dxa"/>
          </w:tcPr>
          <w:p w14:paraId="184CF12C" w14:textId="77777777" w:rsidR="0060166E" w:rsidRPr="007A3E45" w:rsidRDefault="0060166E" w:rsidP="006743ED">
            <w:pPr>
              <w:pStyle w:val="Tabletext"/>
            </w:pPr>
            <w:r w:rsidRPr="007A3E45">
              <w:t>Retransmit Flag should be set upon retransmission:</w:t>
            </w:r>
          </w:p>
          <w:p w14:paraId="5ACCD550" w14:textId="77777777" w:rsidR="0060166E" w:rsidRPr="007A3E45" w:rsidRDefault="0060166E" w:rsidP="006743ED">
            <w:pPr>
              <w:pStyle w:val="Tabletext"/>
            </w:pPr>
            <w:r w:rsidRPr="007A3E45">
              <w:t>0 = no retransmission = default</w:t>
            </w:r>
          </w:p>
          <w:p w14:paraId="7F203DF8" w14:textId="77777777" w:rsidR="0060166E" w:rsidRPr="007A3E45" w:rsidRDefault="0060166E" w:rsidP="006743ED">
            <w:pPr>
              <w:pStyle w:val="Tabletext"/>
            </w:pPr>
            <w:r w:rsidRPr="007A3E45">
              <w:t>1 = retransmitted.</w:t>
            </w:r>
          </w:p>
        </w:tc>
      </w:tr>
      <w:tr w:rsidR="0060166E" w:rsidRPr="007A3E45" w14:paraId="48E6D58F" w14:textId="77777777" w:rsidTr="006743ED">
        <w:trPr>
          <w:jc w:val="center"/>
        </w:trPr>
        <w:tc>
          <w:tcPr>
            <w:tcW w:w="2448" w:type="dxa"/>
          </w:tcPr>
          <w:p w14:paraId="0C067D78" w14:textId="77777777" w:rsidR="0060166E" w:rsidRPr="007A3E45" w:rsidRDefault="0060166E" w:rsidP="006743ED">
            <w:pPr>
              <w:pStyle w:val="Tabletext"/>
            </w:pPr>
            <w:r w:rsidRPr="007A3E45">
              <w:t>Spare</w:t>
            </w:r>
          </w:p>
        </w:tc>
        <w:tc>
          <w:tcPr>
            <w:tcW w:w="1233" w:type="dxa"/>
          </w:tcPr>
          <w:p w14:paraId="70080B67" w14:textId="77777777" w:rsidR="0060166E" w:rsidRPr="007A3E45" w:rsidRDefault="0060166E" w:rsidP="006743ED">
            <w:pPr>
              <w:pStyle w:val="Tabletext"/>
            </w:pPr>
            <w:r w:rsidRPr="007A3E45">
              <w:t>1</w:t>
            </w:r>
          </w:p>
        </w:tc>
        <w:tc>
          <w:tcPr>
            <w:tcW w:w="5067" w:type="dxa"/>
          </w:tcPr>
          <w:p w14:paraId="7FAA7210" w14:textId="77777777" w:rsidR="0060166E" w:rsidRPr="007A3E45" w:rsidRDefault="0060166E" w:rsidP="006743ED">
            <w:pPr>
              <w:pStyle w:val="Tabletext"/>
            </w:pPr>
            <w:r w:rsidRPr="007A3E45">
              <w:t>Not used.  Should be zero.</w:t>
            </w:r>
          </w:p>
        </w:tc>
      </w:tr>
      <w:tr w:rsidR="0060166E" w:rsidRPr="00370EB7" w14:paraId="36B5A727" w14:textId="77777777" w:rsidTr="006743ED">
        <w:trPr>
          <w:jc w:val="center"/>
        </w:trPr>
        <w:tc>
          <w:tcPr>
            <w:tcW w:w="2448" w:type="dxa"/>
          </w:tcPr>
          <w:p w14:paraId="5A9BB1A1" w14:textId="77777777" w:rsidR="0060166E" w:rsidRPr="007A3E45" w:rsidRDefault="0060166E" w:rsidP="006743ED">
            <w:pPr>
              <w:pStyle w:val="Tabletext"/>
            </w:pPr>
            <w:r w:rsidRPr="007A3E45">
              <w:t>DAC</w:t>
            </w:r>
          </w:p>
        </w:tc>
        <w:tc>
          <w:tcPr>
            <w:tcW w:w="1233" w:type="dxa"/>
          </w:tcPr>
          <w:p w14:paraId="21FA4FCC" w14:textId="77777777" w:rsidR="0060166E" w:rsidRPr="007A3E45" w:rsidRDefault="0060166E" w:rsidP="006743ED">
            <w:pPr>
              <w:pStyle w:val="Tabletext"/>
            </w:pPr>
            <w:r w:rsidRPr="007A3E45">
              <w:t>10</w:t>
            </w:r>
          </w:p>
        </w:tc>
        <w:tc>
          <w:tcPr>
            <w:tcW w:w="5067" w:type="dxa"/>
          </w:tcPr>
          <w:p w14:paraId="1AD40494" w14:textId="77777777" w:rsidR="0060166E" w:rsidRPr="007A3E45" w:rsidRDefault="0060166E" w:rsidP="006743ED">
            <w:pPr>
              <w:pStyle w:val="Tabletext"/>
              <w:rPr>
                <w:lang w:val="fr-FR"/>
              </w:rPr>
            </w:pPr>
            <w:r w:rsidRPr="007A3E45">
              <w:rPr>
                <w:lang w:val="fr-FR"/>
              </w:rPr>
              <w:t>Destination Area Code.</w:t>
            </w:r>
          </w:p>
          <w:p w14:paraId="52C04F79" w14:textId="77777777" w:rsidR="0060166E" w:rsidRPr="007A3E45" w:rsidRDefault="0060166E" w:rsidP="006743ED">
            <w:pPr>
              <w:pStyle w:val="Tabletext"/>
              <w:rPr>
                <w:lang w:val="fr-FR"/>
              </w:rPr>
            </w:pPr>
            <w:r w:rsidRPr="007A3E45">
              <w:rPr>
                <w:lang w:val="fr-FR"/>
              </w:rPr>
              <w:t>Default: 235 (UK &amp; NI) or 250 (ROI)</w:t>
            </w:r>
          </w:p>
        </w:tc>
      </w:tr>
      <w:tr w:rsidR="0060166E" w:rsidRPr="007A3E45" w14:paraId="201C594D" w14:textId="77777777" w:rsidTr="006743ED">
        <w:trPr>
          <w:jc w:val="center"/>
        </w:trPr>
        <w:tc>
          <w:tcPr>
            <w:tcW w:w="2448" w:type="dxa"/>
          </w:tcPr>
          <w:p w14:paraId="71DA66F8" w14:textId="77777777" w:rsidR="0060166E" w:rsidRPr="007A3E45" w:rsidRDefault="0060166E" w:rsidP="006743ED">
            <w:pPr>
              <w:pStyle w:val="Tabletext"/>
            </w:pPr>
            <w:r w:rsidRPr="007A3E45">
              <w:t>FI</w:t>
            </w:r>
          </w:p>
        </w:tc>
        <w:tc>
          <w:tcPr>
            <w:tcW w:w="1233" w:type="dxa"/>
          </w:tcPr>
          <w:p w14:paraId="62AD3632" w14:textId="77777777" w:rsidR="0060166E" w:rsidRPr="007A3E45" w:rsidRDefault="0060166E" w:rsidP="006743ED">
            <w:pPr>
              <w:pStyle w:val="Tabletext"/>
            </w:pPr>
            <w:r w:rsidRPr="007A3E45">
              <w:t>6</w:t>
            </w:r>
          </w:p>
        </w:tc>
        <w:tc>
          <w:tcPr>
            <w:tcW w:w="5067" w:type="dxa"/>
          </w:tcPr>
          <w:p w14:paraId="2A0510FB" w14:textId="77777777" w:rsidR="0060166E" w:rsidRPr="007A3E45" w:rsidRDefault="0060166E" w:rsidP="006743ED">
            <w:pPr>
              <w:pStyle w:val="Tabletext"/>
            </w:pPr>
            <w:r w:rsidRPr="007A3E45">
              <w:t>Function Identifier</w:t>
            </w:r>
          </w:p>
          <w:p w14:paraId="1F69277B" w14:textId="77777777" w:rsidR="0060166E" w:rsidRPr="007A3E45" w:rsidRDefault="0060166E" w:rsidP="006743ED">
            <w:pPr>
              <w:pStyle w:val="Tabletext"/>
            </w:pPr>
            <w:r w:rsidRPr="007A3E45">
              <w:t>Default: 10 for this GLA standard message</w:t>
            </w:r>
          </w:p>
        </w:tc>
      </w:tr>
      <w:tr w:rsidR="0060166E" w:rsidRPr="007A3E45" w14:paraId="7A1440B1" w14:textId="77777777" w:rsidTr="006743ED">
        <w:trPr>
          <w:jc w:val="center"/>
        </w:trPr>
        <w:tc>
          <w:tcPr>
            <w:tcW w:w="2448" w:type="dxa"/>
          </w:tcPr>
          <w:p w14:paraId="7A9A9A9D" w14:textId="77777777" w:rsidR="0060166E" w:rsidRPr="007A3E45" w:rsidRDefault="0060166E" w:rsidP="006743ED">
            <w:pPr>
              <w:pStyle w:val="Tabletext"/>
            </w:pPr>
            <w:r w:rsidRPr="007A3E45">
              <w:t>Analogue (internal)</w:t>
            </w:r>
          </w:p>
        </w:tc>
        <w:tc>
          <w:tcPr>
            <w:tcW w:w="1233" w:type="dxa"/>
          </w:tcPr>
          <w:p w14:paraId="182A695B" w14:textId="77777777" w:rsidR="0060166E" w:rsidRPr="007A3E45" w:rsidRDefault="0060166E" w:rsidP="006743ED">
            <w:pPr>
              <w:pStyle w:val="Tabletext"/>
            </w:pPr>
            <w:r w:rsidRPr="007A3E45">
              <w:t>10</w:t>
            </w:r>
          </w:p>
        </w:tc>
        <w:tc>
          <w:tcPr>
            <w:tcW w:w="5067" w:type="dxa"/>
          </w:tcPr>
          <w:p w14:paraId="2E188653" w14:textId="77777777" w:rsidR="0060166E" w:rsidRPr="007A3E45" w:rsidRDefault="0060166E" w:rsidP="006743ED">
            <w:pPr>
              <w:pStyle w:val="Tabletext"/>
            </w:pPr>
            <w:r w:rsidRPr="007A3E45">
              <w:t>0.05– 36V 0.05V step Supply voltage to AIS Unit</w:t>
            </w:r>
          </w:p>
          <w:p w14:paraId="7DE5F5D1" w14:textId="77777777" w:rsidR="0060166E" w:rsidRPr="007A3E45" w:rsidRDefault="0060166E" w:rsidP="006743ED">
            <w:pPr>
              <w:pStyle w:val="Tabletext"/>
            </w:pPr>
            <w:r w:rsidRPr="007A3E45">
              <w:t>0 – Not Used</w:t>
            </w:r>
          </w:p>
        </w:tc>
      </w:tr>
      <w:tr w:rsidR="0060166E" w:rsidRPr="007A3E45" w14:paraId="23E1BAF4" w14:textId="77777777" w:rsidTr="006743ED">
        <w:trPr>
          <w:jc w:val="center"/>
        </w:trPr>
        <w:tc>
          <w:tcPr>
            <w:tcW w:w="2448" w:type="dxa"/>
          </w:tcPr>
          <w:p w14:paraId="7602CA8C" w14:textId="77777777" w:rsidR="0060166E" w:rsidRPr="007A3E45" w:rsidRDefault="0060166E" w:rsidP="006743ED">
            <w:pPr>
              <w:pStyle w:val="Tabletext"/>
            </w:pPr>
            <w:r w:rsidRPr="007A3E45">
              <w:t xml:space="preserve">Analogue (external - </w:t>
            </w:r>
          </w:p>
          <w:p w14:paraId="64214DA0" w14:textId="77777777" w:rsidR="0060166E" w:rsidRPr="007A3E45" w:rsidRDefault="0060166E" w:rsidP="006743ED">
            <w:pPr>
              <w:pStyle w:val="Tabletext"/>
            </w:pPr>
            <w:r w:rsidRPr="007A3E45">
              <w:t>from hardware analogue input No 1</w:t>
            </w:r>
          </w:p>
        </w:tc>
        <w:tc>
          <w:tcPr>
            <w:tcW w:w="1233" w:type="dxa"/>
          </w:tcPr>
          <w:p w14:paraId="6CABDB33" w14:textId="77777777" w:rsidR="0060166E" w:rsidRPr="007A3E45" w:rsidRDefault="0060166E" w:rsidP="006743ED">
            <w:pPr>
              <w:pStyle w:val="Tabletext"/>
            </w:pPr>
            <w:r w:rsidRPr="007A3E45">
              <w:t>10</w:t>
            </w:r>
          </w:p>
        </w:tc>
        <w:tc>
          <w:tcPr>
            <w:tcW w:w="5067" w:type="dxa"/>
          </w:tcPr>
          <w:p w14:paraId="180518D5" w14:textId="77777777" w:rsidR="0060166E" w:rsidRPr="007A3E45" w:rsidRDefault="0060166E" w:rsidP="006743ED">
            <w:pPr>
              <w:pStyle w:val="Tabletext"/>
            </w:pPr>
            <w:r w:rsidRPr="007A3E45">
              <w:t>0.05 – 36V 0.05V step</w:t>
            </w:r>
          </w:p>
          <w:p w14:paraId="16966D09" w14:textId="77777777" w:rsidR="0060166E" w:rsidRPr="007A3E45" w:rsidRDefault="0060166E" w:rsidP="006743ED">
            <w:pPr>
              <w:pStyle w:val="Tabletext"/>
            </w:pPr>
            <w:r w:rsidRPr="007A3E45">
              <w:t>0 – Not Used</w:t>
            </w:r>
          </w:p>
        </w:tc>
      </w:tr>
      <w:tr w:rsidR="0060166E" w:rsidRPr="007A3E45" w14:paraId="63B2D39B" w14:textId="77777777" w:rsidTr="006743ED">
        <w:trPr>
          <w:jc w:val="center"/>
        </w:trPr>
        <w:tc>
          <w:tcPr>
            <w:tcW w:w="2448" w:type="dxa"/>
          </w:tcPr>
          <w:p w14:paraId="25CDDD76" w14:textId="77777777" w:rsidR="0060166E" w:rsidRPr="007A3E45" w:rsidRDefault="0060166E" w:rsidP="006743ED">
            <w:pPr>
              <w:pStyle w:val="Tabletext"/>
            </w:pPr>
            <w:r w:rsidRPr="007A3E45">
              <w:t xml:space="preserve">Analogue (external - </w:t>
            </w:r>
          </w:p>
          <w:p w14:paraId="65B5C1E5" w14:textId="77777777" w:rsidR="0060166E" w:rsidRPr="007A3E45" w:rsidRDefault="0060166E" w:rsidP="006743ED">
            <w:pPr>
              <w:pStyle w:val="Tabletext"/>
            </w:pPr>
            <w:r w:rsidRPr="007A3E45">
              <w:t>from hardware analogue input No 2</w:t>
            </w:r>
          </w:p>
        </w:tc>
        <w:tc>
          <w:tcPr>
            <w:tcW w:w="1233" w:type="dxa"/>
          </w:tcPr>
          <w:p w14:paraId="08DC59B8" w14:textId="77777777" w:rsidR="0060166E" w:rsidRPr="007A3E45" w:rsidRDefault="0060166E" w:rsidP="006743ED">
            <w:pPr>
              <w:pStyle w:val="Tabletext"/>
            </w:pPr>
            <w:r w:rsidRPr="007A3E45">
              <w:t>10</w:t>
            </w:r>
          </w:p>
        </w:tc>
        <w:tc>
          <w:tcPr>
            <w:tcW w:w="5067" w:type="dxa"/>
          </w:tcPr>
          <w:p w14:paraId="086A8E10" w14:textId="77777777" w:rsidR="0060166E" w:rsidRPr="007A3E45" w:rsidRDefault="0060166E" w:rsidP="006743ED">
            <w:pPr>
              <w:pStyle w:val="Tabletext"/>
            </w:pPr>
            <w:r w:rsidRPr="007A3E45">
              <w:t>0.05 – 36V 0.05V step</w:t>
            </w:r>
          </w:p>
          <w:p w14:paraId="7AD8A159" w14:textId="77777777" w:rsidR="0060166E" w:rsidRPr="007A3E45" w:rsidRDefault="0060166E" w:rsidP="006743ED">
            <w:pPr>
              <w:pStyle w:val="Tabletext"/>
            </w:pPr>
            <w:r w:rsidRPr="007A3E45">
              <w:t>0 – Not Used</w:t>
            </w:r>
          </w:p>
        </w:tc>
      </w:tr>
      <w:tr w:rsidR="0060166E" w:rsidRPr="007A3E45" w14:paraId="6C87C30B" w14:textId="77777777" w:rsidTr="006743ED">
        <w:trPr>
          <w:jc w:val="center"/>
        </w:trPr>
        <w:tc>
          <w:tcPr>
            <w:tcW w:w="2448" w:type="dxa"/>
          </w:tcPr>
          <w:p w14:paraId="5E6CE04F" w14:textId="77777777" w:rsidR="0060166E" w:rsidRPr="007A3E45" w:rsidRDefault="0060166E" w:rsidP="006743ED">
            <w:pPr>
              <w:pStyle w:val="Tabletext"/>
            </w:pPr>
            <w:r w:rsidRPr="007A3E45">
              <w:t>Status Bits   0 / 1</w:t>
            </w:r>
          </w:p>
          <w:p w14:paraId="11E63256" w14:textId="77777777" w:rsidR="0060166E" w:rsidRPr="007A3E45" w:rsidRDefault="0060166E" w:rsidP="006743ED">
            <w:pPr>
              <w:pStyle w:val="Tabletext"/>
            </w:pPr>
            <w:r w:rsidRPr="007A3E45">
              <w:t>(internal – same as the 5 LSBs of status bits from Message type 21)</w:t>
            </w:r>
          </w:p>
        </w:tc>
        <w:tc>
          <w:tcPr>
            <w:tcW w:w="1233" w:type="dxa"/>
          </w:tcPr>
          <w:p w14:paraId="4725B57B" w14:textId="77777777" w:rsidR="0060166E" w:rsidRPr="007A3E45" w:rsidRDefault="0060166E" w:rsidP="006743ED">
            <w:pPr>
              <w:pStyle w:val="Tabletext"/>
            </w:pPr>
            <w:r w:rsidRPr="007A3E45">
              <w:t>5</w:t>
            </w:r>
          </w:p>
        </w:tc>
        <w:tc>
          <w:tcPr>
            <w:tcW w:w="5067" w:type="dxa"/>
            <w:vAlign w:val="center"/>
          </w:tcPr>
          <w:p w14:paraId="0CAFF7EB" w14:textId="77777777" w:rsidR="0060166E" w:rsidRPr="007A3E45" w:rsidRDefault="0060166E" w:rsidP="006743ED">
            <w:pPr>
              <w:pStyle w:val="Tabletext"/>
            </w:pPr>
            <w:r w:rsidRPr="007A3E45">
              <w:t>4  \ /  00 – no RACON installed;  01 – RACON not monitored</w:t>
            </w:r>
          </w:p>
          <w:p w14:paraId="55C6A9BE" w14:textId="77777777" w:rsidR="0060166E" w:rsidRPr="007A3E45" w:rsidRDefault="0060166E" w:rsidP="006743ED">
            <w:pPr>
              <w:pStyle w:val="Tabletext"/>
            </w:pPr>
            <w:r w:rsidRPr="007A3E45">
              <w:t>3  / \  10 – RACON operational;  11 – RACON ERROR</w:t>
            </w:r>
          </w:p>
          <w:p w14:paraId="416AC0C7" w14:textId="77777777" w:rsidR="0060166E" w:rsidRPr="007A3E45" w:rsidRDefault="0060166E" w:rsidP="006743ED">
            <w:pPr>
              <w:pStyle w:val="Tabletext"/>
            </w:pPr>
            <w:r w:rsidRPr="007A3E45">
              <w:t xml:space="preserve">2  \ /  00 – no light or no monitoring;  01 – Light ON </w:t>
            </w:r>
          </w:p>
          <w:p w14:paraId="37727B91" w14:textId="77777777" w:rsidR="0060166E" w:rsidRPr="007A3E45" w:rsidRDefault="0060166E" w:rsidP="006743ED">
            <w:pPr>
              <w:pStyle w:val="Tabletext"/>
            </w:pPr>
            <w:r w:rsidRPr="007A3E45">
              <w:t>1  / \  10 – Light OFF;  11 – Light ERROR</w:t>
            </w:r>
          </w:p>
          <w:p w14:paraId="3DFB4B62" w14:textId="77777777" w:rsidR="0060166E" w:rsidRPr="007A3E45" w:rsidRDefault="0060166E" w:rsidP="006743ED">
            <w:pPr>
              <w:pStyle w:val="Tabletext"/>
            </w:pPr>
            <w:r w:rsidRPr="007A3E45">
              <w:t>0    0 - Good Health, 1 - Alarm</w:t>
            </w:r>
          </w:p>
        </w:tc>
      </w:tr>
      <w:tr w:rsidR="0060166E" w:rsidRPr="007A3E45" w14:paraId="3AE10A5B" w14:textId="77777777" w:rsidTr="006743ED">
        <w:trPr>
          <w:jc w:val="center"/>
        </w:trPr>
        <w:tc>
          <w:tcPr>
            <w:tcW w:w="2448" w:type="dxa"/>
          </w:tcPr>
          <w:p w14:paraId="2F527209" w14:textId="77777777" w:rsidR="0060166E" w:rsidRPr="007A3E45" w:rsidRDefault="0060166E" w:rsidP="006743ED">
            <w:pPr>
              <w:pStyle w:val="Tabletext"/>
            </w:pPr>
            <w:r w:rsidRPr="007A3E45">
              <w:t>Status Bits   0 / 1</w:t>
            </w:r>
          </w:p>
          <w:p w14:paraId="08ED929F" w14:textId="77777777" w:rsidR="0060166E" w:rsidRPr="007A3E45" w:rsidRDefault="0060166E" w:rsidP="006743ED">
            <w:pPr>
              <w:pStyle w:val="Tabletext"/>
            </w:pPr>
            <w:r w:rsidRPr="007A3E45">
              <w:t>(external - derived from hardware digital inputs)</w:t>
            </w:r>
          </w:p>
        </w:tc>
        <w:tc>
          <w:tcPr>
            <w:tcW w:w="1233" w:type="dxa"/>
          </w:tcPr>
          <w:p w14:paraId="1D1E9EF4" w14:textId="77777777" w:rsidR="0060166E" w:rsidRPr="007A3E45" w:rsidRDefault="0060166E" w:rsidP="006743ED">
            <w:pPr>
              <w:pStyle w:val="Tabletext"/>
            </w:pPr>
            <w:r w:rsidRPr="007A3E45">
              <w:t>8</w:t>
            </w:r>
          </w:p>
        </w:tc>
        <w:tc>
          <w:tcPr>
            <w:tcW w:w="5067" w:type="dxa"/>
          </w:tcPr>
          <w:p w14:paraId="3AC4AB2A" w14:textId="77777777" w:rsidR="0060166E" w:rsidRPr="007A3E45" w:rsidRDefault="0060166E" w:rsidP="006743ED">
            <w:pPr>
              <w:pStyle w:val="Tabletext"/>
            </w:pPr>
            <w:r w:rsidRPr="007A3E45">
              <w:t>7  Digital Input   Off/ / On</w:t>
            </w:r>
          </w:p>
          <w:p w14:paraId="25E750C3" w14:textId="77777777" w:rsidR="0060166E" w:rsidRPr="007A3E45" w:rsidRDefault="0060166E" w:rsidP="006743ED">
            <w:pPr>
              <w:pStyle w:val="Tabletext"/>
            </w:pPr>
            <w:r w:rsidRPr="007A3E45">
              <w:t>:</w:t>
            </w:r>
          </w:p>
          <w:p w14:paraId="36120EE6" w14:textId="77777777" w:rsidR="0060166E" w:rsidRPr="007A3E45" w:rsidRDefault="0060166E" w:rsidP="006743ED">
            <w:pPr>
              <w:pStyle w:val="Tabletext"/>
            </w:pPr>
            <w:r w:rsidRPr="007A3E45">
              <w:t>:</w:t>
            </w:r>
          </w:p>
          <w:p w14:paraId="6DD26106" w14:textId="77777777" w:rsidR="0060166E" w:rsidRPr="007A3E45" w:rsidRDefault="0060166E" w:rsidP="006743ED">
            <w:pPr>
              <w:pStyle w:val="Tabletext"/>
            </w:pPr>
            <w:r w:rsidRPr="007A3E45">
              <w:t>0  Digital Input   Off/ / On</w:t>
            </w:r>
          </w:p>
        </w:tc>
      </w:tr>
      <w:tr w:rsidR="0060166E" w:rsidRPr="007A3E45" w14:paraId="05CCAC36" w14:textId="77777777" w:rsidTr="006743ED">
        <w:trPr>
          <w:jc w:val="center"/>
        </w:trPr>
        <w:tc>
          <w:tcPr>
            <w:tcW w:w="2448" w:type="dxa"/>
          </w:tcPr>
          <w:p w14:paraId="6657238B" w14:textId="77777777" w:rsidR="0060166E" w:rsidRPr="007A3E45" w:rsidRDefault="0060166E" w:rsidP="006743ED">
            <w:pPr>
              <w:pStyle w:val="Tabletext"/>
            </w:pPr>
            <w:r w:rsidRPr="007A3E45">
              <w:t>Off Position Status</w:t>
            </w:r>
          </w:p>
        </w:tc>
        <w:tc>
          <w:tcPr>
            <w:tcW w:w="1233" w:type="dxa"/>
          </w:tcPr>
          <w:p w14:paraId="37FB6736" w14:textId="77777777" w:rsidR="0060166E" w:rsidRPr="007A3E45" w:rsidRDefault="0060166E" w:rsidP="006743ED">
            <w:pPr>
              <w:pStyle w:val="Tabletext"/>
            </w:pPr>
            <w:r w:rsidRPr="007A3E45">
              <w:t>1</w:t>
            </w:r>
          </w:p>
        </w:tc>
        <w:tc>
          <w:tcPr>
            <w:tcW w:w="5067" w:type="dxa"/>
          </w:tcPr>
          <w:p w14:paraId="42B342AE" w14:textId="77777777" w:rsidR="0060166E" w:rsidRPr="007A3E45" w:rsidRDefault="0060166E" w:rsidP="006743ED">
            <w:pPr>
              <w:pStyle w:val="Tabletext"/>
            </w:pPr>
            <w:r w:rsidRPr="007A3E45">
              <w:t>Off position or On position</w:t>
            </w:r>
          </w:p>
          <w:p w14:paraId="7211F2A9" w14:textId="77777777" w:rsidR="0060166E" w:rsidRPr="007A3E45" w:rsidRDefault="0060166E" w:rsidP="006743ED">
            <w:pPr>
              <w:pStyle w:val="Tabletext"/>
            </w:pPr>
            <w:r w:rsidRPr="007A3E45">
              <w:t>0:  On position</w:t>
            </w:r>
          </w:p>
          <w:p w14:paraId="35973B5A" w14:textId="77777777" w:rsidR="0060166E" w:rsidRPr="007A3E45" w:rsidRDefault="0060166E" w:rsidP="006743ED">
            <w:pPr>
              <w:pStyle w:val="Tabletext"/>
            </w:pPr>
            <w:r w:rsidRPr="007A3E45">
              <w:t>1:  Off position</w:t>
            </w:r>
          </w:p>
        </w:tc>
      </w:tr>
      <w:tr w:rsidR="0060166E" w:rsidRPr="007A3E45" w14:paraId="4D3F57D3" w14:textId="77777777" w:rsidTr="006743ED">
        <w:trPr>
          <w:jc w:val="center"/>
        </w:trPr>
        <w:tc>
          <w:tcPr>
            <w:tcW w:w="2448" w:type="dxa"/>
          </w:tcPr>
          <w:p w14:paraId="17F75628" w14:textId="77777777" w:rsidR="0060166E" w:rsidRPr="007A3E45" w:rsidRDefault="0060166E" w:rsidP="006743ED">
            <w:pPr>
              <w:pStyle w:val="Tabletext"/>
            </w:pPr>
            <w:r w:rsidRPr="007A3E45">
              <w:t>Spare</w:t>
            </w:r>
          </w:p>
        </w:tc>
        <w:tc>
          <w:tcPr>
            <w:tcW w:w="1233" w:type="dxa"/>
          </w:tcPr>
          <w:p w14:paraId="06B0FB66" w14:textId="77777777" w:rsidR="0060166E" w:rsidRPr="007A3E45" w:rsidRDefault="0060166E" w:rsidP="006743ED">
            <w:pPr>
              <w:pStyle w:val="Tabletext"/>
            </w:pPr>
            <w:r w:rsidRPr="007A3E45">
              <w:t>4</w:t>
            </w:r>
          </w:p>
        </w:tc>
        <w:tc>
          <w:tcPr>
            <w:tcW w:w="5067" w:type="dxa"/>
          </w:tcPr>
          <w:p w14:paraId="4EA93ABE" w14:textId="77777777" w:rsidR="0060166E" w:rsidRPr="007A3E45" w:rsidRDefault="0060166E" w:rsidP="006743ED">
            <w:pPr>
              <w:pStyle w:val="Tabletext"/>
            </w:pPr>
            <w:r w:rsidRPr="007A3E45">
              <w:t>For future use.  Should be zero.</w:t>
            </w:r>
          </w:p>
        </w:tc>
      </w:tr>
      <w:tr w:rsidR="0060166E" w:rsidRPr="007A3E45" w14:paraId="73782FEA" w14:textId="77777777" w:rsidTr="006743ED">
        <w:trPr>
          <w:jc w:val="center"/>
        </w:trPr>
        <w:tc>
          <w:tcPr>
            <w:tcW w:w="2448" w:type="dxa"/>
          </w:tcPr>
          <w:p w14:paraId="12191A76" w14:textId="77777777" w:rsidR="0060166E" w:rsidRPr="006743ED" w:rsidRDefault="0060166E" w:rsidP="006743ED">
            <w:pPr>
              <w:pStyle w:val="Tabletext"/>
              <w:rPr>
                <w:b/>
                <w:bCs/>
              </w:rPr>
            </w:pPr>
            <w:r w:rsidRPr="006743ED">
              <w:rPr>
                <w:b/>
                <w:bCs/>
              </w:rPr>
              <w:t>TOTAL OF BITS.</w:t>
            </w:r>
          </w:p>
        </w:tc>
        <w:tc>
          <w:tcPr>
            <w:tcW w:w="1233" w:type="dxa"/>
          </w:tcPr>
          <w:p w14:paraId="6818EE6A" w14:textId="77777777" w:rsidR="0060166E" w:rsidRPr="006743ED" w:rsidRDefault="0060166E" w:rsidP="006743ED">
            <w:pPr>
              <w:pStyle w:val="Tabletext"/>
              <w:rPr>
                <w:b/>
                <w:bCs/>
              </w:rPr>
            </w:pPr>
            <w:r w:rsidRPr="006743ED">
              <w:rPr>
                <w:b/>
                <w:bCs/>
              </w:rPr>
              <w:t>136</w:t>
            </w:r>
          </w:p>
        </w:tc>
        <w:tc>
          <w:tcPr>
            <w:tcW w:w="5067" w:type="dxa"/>
          </w:tcPr>
          <w:p w14:paraId="1F7F58A3" w14:textId="77777777" w:rsidR="0060166E" w:rsidRPr="006743ED" w:rsidRDefault="0060166E" w:rsidP="006743ED">
            <w:pPr>
              <w:pStyle w:val="Tabletext"/>
              <w:rPr>
                <w:b/>
                <w:bCs/>
              </w:rPr>
            </w:pPr>
            <w:r w:rsidRPr="006743ED">
              <w:rPr>
                <w:b/>
                <w:bCs/>
              </w:rPr>
              <w:t>Occupies 1 slot.</w:t>
            </w:r>
          </w:p>
        </w:tc>
      </w:tr>
    </w:tbl>
    <w:p w14:paraId="64D327E1" w14:textId="77777777" w:rsidR="0060166E" w:rsidRDefault="0060166E" w:rsidP="0060166E">
      <w:pPr>
        <w:pStyle w:val="AISNormal"/>
      </w:pPr>
    </w:p>
    <w:p w14:paraId="13ADD6F5" w14:textId="77777777" w:rsidR="0060166E" w:rsidRDefault="0060166E" w:rsidP="006743ED">
      <w:pPr>
        <w:pStyle w:val="AppendixHead2"/>
        <w:numPr>
          <w:ilvl w:val="0"/>
          <w:numId w:val="61"/>
        </w:numPr>
      </w:pPr>
      <w:r>
        <w:br w:type="page"/>
        <w:t>Example 2 – Addressed Binary Message 6 as used by Zeni Lite Buoy Co., Ltd</w:t>
      </w:r>
    </w:p>
    <w:p w14:paraId="0F1C1DEB" w14:textId="77777777" w:rsidR="007A3E45" w:rsidRPr="007A3E45" w:rsidRDefault="007A3E45" w:rsidP="007A3E45">
      <w:pPr>
        <w:pStyle w:val="Heading1separatationline"/>
      </w:pPr>
    </w:p>
    <w:p w14:paraId="44B47A97" w14:textId="77777777" w:rsidR="0060166E" w:rsidRDefault="00970956" w:rsidP="006743ED">
      <w:pPr>
        <w:pStyle w:val="AppendixHead3"/>
      </w:pPr>
      <w:r>
        <w:t>Introduction</w:t>
      </w:r>
    </w:p>
    <w:p w14:paraId="5ACFD1DD" w14:textId="77777777" w:rsidR="007A3E45" w:rsidRPr="007A3E45" w:rsidRDefault="007A3E45" w:rsidP="007A3E45">
      <w:pPr>
        <w:pStyle w:val="Heading2separationline"/>
      </w:pPr>
    </w:p>
    <w:p w14:paraId="71B2F169" w14:textId="77777777" w:rsidR="0060166E" w:rsidRDefault="0060166E" w:rsidP="0060166E">
      <w:pPr>
        <w:pStyle w:val="BodyText"/>
        <w:rPr>
          <w:lang w:eastAsia="ja-JP"/>
        </w:rPr>
      </w:pPr>
      <w:r>
        <w:rPr>
          <w:lang w:eastAsia="ja-JP"/>
        </w:rPr>
        <w:t>Zeni Lite Buoy Co., Ltd, uses a proprietary message format for addressed binary message 6 for monitoring aids to navigation.  The message format is as follows.</w:t>
      </w:r>
    </w:p>
    <w:p w14:paraId="78E43916" w14:textId="77777777" w:rsidR="0060166E" w:rsidRPr="00970956" w:rsidRDefault="00970956" w:rsidP="006743ED">
      <w:pPr>
        <w:pStyle w:val="AppendixHead3"/>
      </w:pPr>
      <w:r w:rsidRPr="00970956">
        <w:t>Message intervals</w:t>
      </w:r>
    </w:p>
    <w:p w14:paraId="666EE937" w14:textId="77777777" w:rsidR="007A3E45" w:rsidRPr="007A3E45" w:rsidRDefault="007A3E45" w:rsidP="007A3E45">
      <w:pPr>
        <w:pStyle w:val="Heading2separationline"/>
      </w:pPr>
    </w:p>
    <w:p w14:paraId="47F5D64C" w14:textId="77777777" w:rsidR="0060166E" w:rsidRDefault="0060166E" w:rsidP="0060166E">
      <w:pPr>
        <w:pStyle w:val="BodyText"/>
      </w:pPr>
      <w:r>
        <w:t>The interval between transmissions of these messages should be synchronized with Message 21.</w:t>
      </w:r>
    </w:p>
    <w:p w14:paraId="3D2AE9FE" w14:textId="77777777" w:rsidR="0060166E" w:rsidRDefault="0060166E" w:rsidP="007A3E45">
      <w:pPr>
        <w:pStyle w:val="Tablecaption"/>
      </w:pPr>
      <w:bookmarkStart w:id="139" w:name="_Toc296938555"/>
      <w:bookmarkStart w:id="140" w:name="_Toc59531576"/>
      <w:r>
        <w:t>Addressed Binary Message 6 as used by Zeni Lite Buoys Co., Ltd</w:t>
      </w:r>
      <w:bookmarkEnd w:id="139"/>
      <w:bookmarkEnd w:id="14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6"/>
        <w:gridCol w:w="1105"/>
        <w:gridCol w:w="6497"/>
      </w:tblGrid>
      <w:tr w:rsidR="0060166E" w:rsidRPr="007A3E45" w14:paraId="4312D79C" w14:textId="77777777" w:rsidTr="006743ED">
        <w:trPr>
          <w:tblHeader/>
          <w:jc w:val="center"/>
        </w:trPr>
        <w:tc>
          <w:tcPr>
            <w:tcW w:w="2266" w:type="dxa"/>
            <w:vAlign w:val="center"/>
          </w:tcPr>
          <w:p w14:paraId="325F7A95" w14:textId="77777777" w:rsidR="0060166E" w:rsidRPr="007A3E45" w:rsidRDefault="0060166E" w:rsidP="006743ED">
            <w:pPr>
              <w:pStyle w:val="Tabletexttitle"/>
            </w:pPr>
            <w:r w:rsidRPr="007A3E45">
              <w:t>Parameter</w:t>
            </w:r>
          </w:p>
        </w:tc>
        <w:tc>
          <w:tcPr>
            <w:tcW w:w="1086" w:type="dxa"/>
            <w:vAlign w:val="center"/>
          </w:tcPr>
          <w:p w14:paraId="13EE80A5" w14:textId="77777777" w:rsidR="0060166E" w:rsidRPr="007A3E45" w:rsidRDefault="0060166E" w:rsidP="006743ED">
            <w:pPr>
              <w:pStyle w:val="Tabletexttitle"/>
            </w:pPr>
            <w:r w:rsidRPr="007A3E45">
              <w:t>Number of bits</w:t>
            </w:r>
          </w:p>
        </w:tc>
        <w:tc>
          <w:tcPr>
            <w:tcW w:w="6497" w:type="dxa"/>
            <w:vAlign w:val="center"/>
          </w:tcPr>
          <w:p w14:paraId="3FC9FD9A" w14:textId="77777777" w:rsidR="0060166E" w:rsidRPr="007A3E45" w:rsidRDefault="0060166E" w:rsidP="006743ED">
            <w:pPr>
              <w:pStyle w:val="Tabletexttitle"/>
            </w:pPr>
            <w:r w:rsidRPr="007A3E45">
              <w:t>Description</w:t>
            </w:r>
          </w:p>
        </w:tc>
      </w:tr>
      <w:tr w:rsidR="0060166E" w:rsidRPr="007A3E45" w14:paraId="55A9C8DA" w14:textId="77777777" w:rsidTr="00011DD8">
        <w:trPr>
          <w:jc w:val="center"/>
        </w:trPr>
        <w:tc>
          <w:tcPr>
            <w:tcW w:w="2266" w:type="dxa"/>
            <w:vAlign w:val="center"/>
          </w:tcPr>
          <w:p w14:paraId="44E64D45" w14:textId="77777777" w:rsidR="0060166E" w:rsidRPr="007A3E45" w:rsidRDefault="0060166E" w:rsidP="006743ED">
            <w:pPr>
              <w:pStyle w:val="Tabletext"/>
            </w:pPr>
            <w:r w:rsidRPr="007A3E45">
              <w:t>Message ID</w:t>
            </w:r>
          </w:p>
        </w:tc>
        <w:tc>
          <w:tcPr>
            <w:tcW w:w="1086" w:type="dxa"/>
            <w:vAlign w:val="center"/>
          </w:tcPr>
          <w:p w14:paraId="522F227D" w14:textId="77777777" w:rsidR="0060166E" w:rsidRPr="007A3E45" w:rsidRDefault="0060166E" w:rsidP="006743ED">
            <w:pPr>
              <w:pStyle w:val="Tabletext"/>
            </w:pPr>
            <w:r w:rsidRPr="007A3E45">
              <w:t>6</w:t>
            </w:r>
          </w:p>
        </w:tc>
        <w:tc>
          <w:tcPr>
            <w:tcW w:w="6497" w:type="dxa"/>
            <w:vAlign w:val="center"/>
          </w:tcPr>
          <w:p w14:paraId="754AE7C1" w14:textId="77777777" w:rsidR="0060166E" w:rsidRPr="007A3E45" w:rsidRDefault="0060166E" w:rsidP="006743ED">
            <w:pPr>
              <w:pStyle w:val="Tabletext"/>
              <w:rPr>
                <w:lang w:eastAsia="ja-JP"/>
              </w:rPr>
            </w:pPr>
            <w:r w:rsidRPr="007A3E45">
              <w:t>Identifier for this message 6</w:t>
            </w:r>
            <w:r w:rsidRPr="007A3E45">
              <w:rPr>
                <w:lang w:eastAsia="ja-JP"/>
              </w:rPr>
              <w:t>; always 6.</w:t>
            </w:r>
          </w:p>
        </w:tc>
      </w:tr>
      <w:tr w:rsidR="0060166E" w:rsidRPr="007A3E45" w14:paraId="247BD892" w14:textId="77777777" w:rsidTr="00011DD8">
        <w:trPr>
          <w:jc w:val="center"/>
        </w:trPr>
        <w:tc>
          <w:tcPr>
            <w:tcW w:w="2266" w:type="dxa"/>
            <w:vAlign w:val="center"/>
          </w:tcPr>
          <w:p w14:paraId="6D8B4934" w14:textId="77777777" w:rsidR="0060166E" w:rsidRPr="007A3E45" w:rsidRDefault="0060166E" w:rsidP="006743ED">
            <w:pPr>
              <w:pStyle w:val="Tabletext"/>
            </w:pPr>
            <w:r w:rsidRPr="007A3E45">
              <w:t>Repeat Indicator</w:t>
            </w:r>
          </w:p>
        </w:tc>
        <w:tc>
          <w:tcPr>
            <w:tcW w:w="1086" w:type="dxa"/>
            <w:vAlign w:val="center"/>
          </w:tcPr>
          <w:p w14:paraId="13845351" w14:textId="77777777" w:rsidR="0060166E" w:rsidRPr="007A3E45" w:rsidRDefault="0060166E" w:rsidP="006743ED">
            <w:pPr>
              <w:pStyle w:val="Tabletext"/>
            </w:pPr>
            <w:r w:rsidRPr="007A3E45">
              <w:t>2</w:t>
            </w:r>
          </w:p>
        </w:tc>
        <w:tc>
          <w:tcPr>
            <w:tcW w:w="6497" w:type="dxa"/>
            <w:vAlign w:val="center"/>
          </w:tcPr>
          <w:p w14:paraId="567D14FA" w14:textId="77777777" w:rsidR="0060166E" w:rsidRPr="007A3E45" w:rsidRDefault="0060166E" w:rsidP="006743ED">
            <w:pPr>
              <w:pStyle w:val="Tabletext"/>
            </w:pPr>
            <w:r w:rsidRPr="007A3E45">
              <w:t>Used by the repeater to indicate how many times a message has been repeated.</w:t>
            </w:r>
          </w:p>
          <w:p w14:paraId="179AB0C3" w14:textId="77777777" w:rsidR="0060166E" w:rsidRPr="007A3E45" w:rsidRDefault="0060166E" w:rsidP="006743ED">
            <w:pPr>
              <w:pStyle w:val="Tabletext"/>
            </w:pPr>
            <w:r w:rsidRPr="007A3E45">
              <w:t>0 - 3; default = 0; 3 = do not repeat any more.</w:t>
            </w:r>
          </w:p>
        </w:tc>
      </w:tr>
      <w:tr w:rsidR="0060166E" w:rsidRPr="007A3E45" w14:paraId="3E4DB361" w14:textId="77777777" w:rsidTr="00011DD8">
        <w:trPr>
          <w:jc w:val="center"/>
        </w:trPr>
        <w:tc>
          <w:tcPr>
            <w:tcW w:w="2266" w:type="dxa"/>
            <w:vAlign w:val="center"/>
          </w:tcPr>
          <w:p w14:paraId="3E302790" w14:textId="77777777" w:rsidR="0060166E" w:rsidRPr="007A3E45" w:rsidRDefault="0060166E" w:rsidP="006743ED">
            <w:pPr>
              <w:pStyle w:val="Tabletext"/>
            </w:pPr>
            <w:r w:rsidRPr="007A3E45">
              <w:rPr>
                <w:lang w:eastAsia="ja-JP"/>
              </w:rPr>
              <w:t xml:space="preserve">Source </w:t>
            </w:r>
            <w:r w:rsidRPr="007A3E45">
              <w:t>ID</w:t>
            </w:r>
          </w:p>
        </w:tc>
        <w:tc>
          <w:tcPr>
            <w:tcW w:w="1086" w:type="dxa"/>
            <w:vAlign w:val="center"/>
          </w:tcPr>
          <w:p w14:paraId="586AA6F0" w14:textId="77777777" w:rsidR="0060166E" w:rsidRPr="007A3E45" w:rsidRDefault="0060166E" w:rsidP="006743ED">
            <w:pPr>
              <w:pStyle w:val="Tabletext"/>
            </w:pPr>
            <w:r w:rsidRPr="007A3E45">
              <w:t>30</w:t>
            </w:r>
          </w:p>
        </w:tc>
        <w:tc>
          <w:tcPr>
            <w:tcW w:w="6497" w:type="dxa"/>
            <w:vAlign w:val="center"/>
          </w:tcPr>
          <w:p w14:paraId="0E93270C" w14:textId="77777777" w:rsidR="0060166E" w:rsidRPr="007A3E45" w:rsidRDefault="0060166E" w:rsidP="006743ED">
            <w:pPr>
              <w:pStyle w:val="Tabletext"/>
              <w:rPr>
                <w:lang w:eastAsia="ja-JP"/>
              </w:rPr>
            </w:pPr>
            <w:r w:rsidRPr="007A3E45">
              <w:t>MMSI number</w:t>
            </w:r>
            <w:r w:rsidRPr="007A3E45">
              <w:rPr>
                <w:lang w:eastAsia="ja-JP"/>
              </w:rPr>
              <w:t xml:space="preserve"> of source station.</w:t>
            </w:r>
          </w:p>
        </w:tc>
      </w:tr>
      <w:tr w:rsidR="0060166E" w:rsidRPr="007A3E45" w14:paraId="06D8C97A" w14:textId="77777777" w:rsidTr="00011DD8">
        <w:trPr>
          <w:jc w:val="center"/>
        </w:trPr>
        <w:tc>
          <w:tcPr>
            <w:tcW w:w="2266" w:type="dxa"/>
            <w:vAlign w:val="center"/>
          </w:tcPr>
          <w:p w14:paraId="45E756AC" w14:textId="77777777" w:rsidR="0060166E" w:rsidRPr="007A3E45" w:rsidRDefault="0060166E" w:rsidP="006743ED">
            <w:pPr>
              <w:pStyle w:val="Tabletext"/>
              <w:rPr>
                <w:lang w:eastAsia="ja-JP"/>
              </w:rPr>
            </w:pPr>
            <w:r w:rsidRPr="007A3E45">
              <w:rPr>
                <w:lang w:eastAsia="ja-JP"/>
              </w:rPr>
              <w:t>Sequence Number</w:t>
            </w:r>
          </w:p>
        </w:tc>
        <w:tc>
          <w:tcPr>
            <w:tcW w:w="1086" w:type="dxa"/>
            <w:vAlign w:val="center"/>
          </w:tcPr>
          <w:p w14:paraId="56F4D46F" w14:textId="77777777" w:rsidR="0060166E" w:rsidRPr="007A3E45" w:rsidRDefault="0060166E" w:rsidP="006743ED">
            <w:pPr>
              <w:pStyle w:val="Tabletext"/>
              <w:rPr>
                <w:lang w:eastAsia="ja-JP"/>
              </w:rPr>
            </w:pPr>
            <w:r w:rsidRPr="007A3E45">
              <w:rPr>
                <w:lang w:eastAsia="ja-JP"/>
              </w:rPr>
              <w:t>2</w:t>
            </w:r>
          </w:p>
        </w:tc>
        <w:tc>
          <w:tcPr>
            <w:tcW w:w="6497" w:type="dxa"/>
            <w:vAlign w:val="center"/>
          </w:tcPr>
          <w:p w14:paraId="098678E6" w14:textId="77777777" w:rsidR="0060166E" w:rsidRPr="007A3E45" w:rsidRDefault="0060166E" w:rsidP="006743ED">
            <w:pPr>
              <w:pStyle w:val="Tabletext"/>
              <w:rPr>
                <w:lang w:eastAsia="ja-JP"/>
              </w:rPr>
            </w:pPr>
            <w:r w:rsidRPr="007A3E45">
              <w:rPr>
                <w:lang w:eastAsia="ja-JP"/>
              </w:rPr>
              <w:t>0 – 3</w:t>
            </w:r>
          </w:p>
        </w:tc>
      </w:tr>
      <w:tr w:rsidR="0060166E" w:rsidRPr="007A3E45" w14:paraId="4CCC1A1D" w14:textId="77777777" w:rsidTr="00011DD8">
        <w:trPr>
          <w:jc w:val="center"/>
        </w:trPr>
        <w:tc>
          <w:tcPr>
            <w:tcW w:w="2266" w:type="dxa"/>
            <w:vAlign w:val="center"/>
          </w:tcPr>
          <w:p w14:paraId="45B61075" w14:textId="77777777" w:rsidR="0060166E" w:rsidRPr="007A3E45" w:rsidRDefault="0060166E" w:rsidP="006743ED">
            <w:pPr>
              <w:pStyle w:val="Tabletext"/>
              <w:rPr>
                <w:lang w:eastAsia="ja-JP"/>
              </w:rPr>
            </w:pPr>
            <w:r w:rsidRPr="007A3E45">
              <w:rPr>
                <w:lang w:eastAsia="ja-JP"/>
              </w:rPr>
              <w:t>Destination ID</w:t>
            </w:r>
          </w:p>
        </w:tc>
        <w:tc>
          <w:tcPr>
            <w:tcW w:w="1086" w:type="dxa"/>
            <w:vAlign w:val="center"/>
          </w:tcPr>
          <w:p w14:paraId="74A228C0" w14:textId="77777777" w:rsidR="0060166E" w:rsidRPr="007A3E45" w:rsidRDefault="0060166E" w:rsidP="006743ED">
            <w:pPr>
              <w:pStyle w:val="Tabletext"/>
              <w:rPr>
                <w:lang w:eastAsia="ja-JP"/>
              </w:rPr>
            </w:pPr>
            <w:r w:rsidRPr="007A3E45">
              <w:rPr>
                <w:lang w:eastAsia="ja-JP"/>
              </w:rPr>
              <w:t>30</w:t>
            </w:r>
          </w:p>
        </w:tc>
        <w:tc>
          <w:tcPr>
            <w:tcW w:w="6497" w:type="dxa"/>
            <w:vAlign w:val="center"/>
          </w:tcPr>
          <w:p w14:paraId="0C023C33" w14:textId="77777777" w:rsidR="0060166E" w:rsidRPr="007A3E45" w:rsidRDefault="0060166E" w:rsidP="006743ED">
            <w:pPr>
              <w:pStyle w:val="Tabletext"/>
              <w:rPr>
                <w:lang w:eastAsia="ja-JP"/>
              </w:rPr>
            </w:pPr>
            <w:r w:rsidRPr="007A3E45">
              <w:rPr>
                <w:lang w:eastAsia="ja-JP"/>
              </w:rPr>
              <w:t>MMSI number of destination station.</w:t>
            </w:r>
          </w:p>
        </w:tc>
      </w:tr>
      <w:tr w:rsidR="0060166E" w:rsidRPr="007A3E45" w14:paraId="12D547F5" w14:textId="77777777" w:rsidTr="00011DD8">
        <w:trPr>
          <w:jc w:val="center"/>
        </w:trPr>
        <w:tc>
          <w:tcPr>
            <w:tcW w:w="2266" w:type="dxa"/>
            <w:vAlign w:val="center"/>
          </w:tcPr>
          <w:p w14:paraId="4D129D1B" w14:textId="77777777" w:rsidR="0060166E" w:rsidRPr="007A3E45" w:rsidRDefault="0060166E" w:rsidP="006743ED">
            <w:pPr>
              <w:pStyle w:val="Tabletext"/>
              <w:rPr>
                <w:lang w:eastAsia="ja-JP"/>
              </w:rPr>
            </w:pPr>
            <w:r w:rsidRPr="007A3E45">
              <w:rPr>
                <w:lang w:eastAsia="ja-JP"/>
              </w:rPr>
              <w:t>Retransmit Flag</w:t>
            </w:r>
          </w:p>
        </w:tc>
        <w:tc>
          <w:tcPr>
            <w:tcW w:w="1086" w:type="dxa"/>
            <w:vAlign w:val="center"/>
          </w:tcPr>
          <w:p w14:paraId="5E21F517" w14:textId="77777777" w:rsidR="0060166E" w:rsidRPr="007A3E45" w:rsidRDefault="0060166E" w:rsidP="006743ED">
            <w:pPr>
              <w:pStyle w:val="Tabletext"/>
              <w:rPr>
                <w:lang w:eastAsia="ja-JP"/>
              </w:rPr>
            </w:pPr>
            <w:r w:rsidRPr="007A3E45">
              <w:rPr>
                <w:lang w:eastAsia="ja-JP"/>
              </w:rPr>
              <w:t>1</w:t>
            </w:r>
          </w:p>
        </w:tc>
        <w:tc>
          <w:tcPr>
            <w:tcW w:w="6497" w:type="dxa"/>
            <w:vAlign w:val="center"/>
          </w:tcPr>
          <w:p w14:paraId="57C45CDA" w14:textId="77777777" w:rsidR="0060166E" w:rsidRPr="007A3E45" w:rsidRDefault="0060166E" w:rsidP="006743ED">
            <w:pPr>
              <w:pStyle w:val="Tabletext"/>
            </w:pPr>
            <w:r w:rsidRPr="007A3E45">
              <w:t>Retransmit Flag should be set upon retransmission:</w:t>
            </w:r>
          </w:p>
          <w:p w14:paraId="232B0DCF" w14:textId="77777777" w:rsidR="0060166E" w:rsidRPr="007A3E45" w:rsidRDefault="0060166E" w:rsidP="006743ED">
            <w:pPr>
              <w:pStyle w:val="Tabletext"/>
            </w:pPr>
            <w:r w:rsidRPr="007A3E45">
              <w:t>0 = no</w:t>
            </w:r>
            <w:r w:rsidRPr="007A3E45">
              <w:rPr>
                <w:lang w:eastAsia="ja-JP"/>
              </w:rPr>
              <w:t xml:space="preserve"> </w:t>
            </w:r>
            <w:r w:rsidRPr="007A3E45">
              <w:t>retransmission = default</w:t>
            </w:r>
          </w:p>
          <w:p w14:paraId="45BD8648" w14:textId="77777777" w:rsidR="0060166E" w:rsidRPr="007A3E45" w:rsidRDefault="0060166E" w:rsidP="006743ED">
            <w:pPr>
              <w:pStyle w:val="Tabletext"/>
            </w:pPr>
            <w:r w:rsidRPr="007A3E45">
              <w:t>1 = retransmitted.</w:t>
            </w:r>
          </w:p>
        </w:tc>
      </w:tr>
      <w:tr w:rsidR="0060166E" w:rsidRPr="007A3E45" w14:paraId="03A91D71" w14:textId="77777777" w:rsidTr="00011DD8">
        <w:trPr>
          <w:jc w:val="center"/>
        </w:trPr>
        <w:tc>
          <w:tcPr>
            <w:tcW w:w="2266" w:type="dxa"/>
            <w:vAlign w:val="center"/>
          </w:tcPr>
          <w:p w14:paraId="1B3646A4" w14:textId="77777777" w:rsidR="0060166E" w:rsidRPr="007A3E45" w:rsidRDefault="0060166E" w:rsidP="006743ED">
            <w:pPr>
              <w:pStyle w:val="Tabletext"/>
              <w:rPr>
                <w:lang w:eastAsia="ja-JP"/>
              </w:rPr>
            </w:pPr>
            <w:r w:rsidRPr="007A3E45">
              <w:rPr>
                <w:lang w:eastAsia="ja-JP"/>
              </w:rPr>
              <w:t>Spare</w:t>
            </w:r>
          </w:p>
        </w:tc>
        <w:tc>
          <w:tcPr>
            <w:tcW w:w="1086" w:type="dxa"/>
            <w:vAlign w:val="center"/>
          </w:tcPr>
          <w:p w14:paraId="0C40C3BE" w14:textId="77777777" w:rsidR="0060166E" w:rsidRPr="007A3E45" w:rsidRDefault="0060166E" w:rsidP="006743ED">
            <w:pPr>
              <w:pStyle w:val="Tabletext"/>
              <w:rPr>
                <w:lang w:eastAsia="ja-JP"/>
              </w:rPr>
            </w:pPr>
            <w:r w:rsidRPr="007A3E45">
              <w:rPr>
                <w:lang w:eastAsia="ja-JP"/>
              </w:rPr>
              <w:t>1</w:t>
            </w:r>
          </w:p>
        </w:tc>
        <w:tc>
          <w:tcPr>
            <w:tcW w:w="6497" w:type="dxa"/>
            <w:vAlign w:val="center"/>
          </w:tcPr>
          <w:p w14:paraId="2BA21269" w14:textId="77777777" w:rsidR="0060166E" w:rsidRPr="007A3E45" w:rsidRDefault="0060166E" w:rsidP="006743ED">
            <w:pPr>
              <w:pStyle w:val="Tabletext"/>
              <w:rPr>
                <w:lang w:eastAsia="ja-JP"/>
              </w:rPr>
            </w:pPr>
            <w:r w:rsidRPr="007A3E45">
              <w:rPr>
                <w:lang w:eastAsia="ja-JP"/>
              </w:rPr>
              <w:t>Not used. Should be zero.</w:t>
            </w:r>
          </w:p>
        </w:tc>
      </w:tr>
      <w:tr w:rsidR="0060166E" w:rsidRPr="007A3E45" w14:paraId="101EBE7C" w14:textId="77777777" w:rsidTr="00011DD8">
        <w:trPr>
          <w:jc w:val="center"/>
        </w:trPr>
        <w:tc>
          <w:tcPr>
            <w:tcW w:w="2266" w:type="dxa"/>
            <w:vAlign w:val="center"/>
          </w:tcPr>
          <w:p w14:paraId="09DB1C9F" w14:textId="77777777" w:rsidR="0060166E" w:rsidRPr="007A3E45" w:rsidRDefault="0060166E" w:rsidP="006743ED">
            <w:pPr>
              <w:pStyle w:val="Tabletext"/>
              <w:rPr>
                <w:lang w:eastAsia="ja-JP"/>
              </w:rPr>
            </w:pPr>
            <w:r w:rsidRPr="007A3E45">
              <w:rPr>
                <w:lang w:eastAsia="ja-JP"/>
              </w:rPr>
              <w:t>DAC</w:t>
            </w:r>
          </w:p>
        </w:tc>
        <w:tc>
          <w:tcPr>
            <w:tcW w:w="1086" w:type="dxa"/>
            <w:vAlign w:val="center"/>
          </w:tcPr>
          <w:p w14:paraId="35E5A574" w14:textId="77777777" w:rsidR="0060166E" w:rsidRPr="007A3E45" w:rsidRDefault="0060166E" w:rsidP="006743ED">
            <w:pPr>
              <w:pStyle w:val="Tabletext"/>
              <w:rPr>
                <w:lang w:eastAsia="ja-JP"/>
              </w:rPr>
            </w:pPr>
            <w:r w:rsidRPr="007A3E45">
              <w:rPr>
                <w:lang w:eastAsia="ja-JP"/>
              </w:rPr>
              <w:t>10</w:t>
            </w:r>
          </w:p>
        </w:tc>
        <w:tc>
          <w:tcPr>
            <w:tcW w:w="6497" w:type="dxa"/>
            <w:vAlign w:val="center"/>
          </w:tcPr>
          <w:p w14:paraId="460914A1" w14:textId="77777777" w:rsidR="0060166E" w:rsidRPr="007A3E45" w:rsidRDefault="0060166E" w:rsidP="006743ED">
            <w:pPr>
              <w:pStyle w:val="Tabletext"/>
              <w:rPr>
                <w:lang w:eastAsia="ja-JP"/>
              </w:rPr>
            </w:pPr>
            <w:r w:rsidRPr="007A3E45">
              <w:rPr>
                <w:lang w:eastAsia="ja-JP"/>
              </w:rPr>
              <w:t>Destination Area Code.</w:t>
            </w:r>
          </w:p>
          <w:p w14:paraId="656934E2" w14:textId="77777777" w:rsidR="0060166E" w:rsidRPr="007A3E45" w:rsidRDefault="0060166E" w:rsidP="006743ED">
            <w:pPr>
              <w:pStyle w:val="Tabletext"/>
              <w:rPr>
                <w:lang w:eastAsia="ja-JP"/>
              </w:rPr>
            </w:pPr>
            <w:r w:rsidRPr="007A3E45">
              <w:rPr>
                <w:lang w:eastAsia="ja-JP"/>
              </w:rPr>
              <w:t>Default: 0</w:t>
            </w:r>
          </w:p>
        </w:tc>
      </w:tr>
      <w:tr w:rsidR="0060166E" w:rsidRPr="007A3E45" w14:paraId="532BCAFC" w14:textId="77777777" w:rsidTr="00011DD8">
        <w:trPr>
          <w:jc w:val="center"/>
        </w:trPr>
        <w:tc>
          <w:tcPr>
            <w:tcW w:w="2266" w:type="dxa"/>
            <w:vAlign w:val="center"/>
          </w:tcPr>
          <w:p w14:paraId="067E629B" w14:textId="77777777" w:rsidR="0060166E" w:rsidRPr="007A3E45" w:rsidRDefault="0060166E" w:rsidP="006743ED">
            <w:pPr>
              <w:pStyle w:val="Tabletext"/>
              <w:rPr>
                <w:lang w:eastAsia="ja-JP"/>
              </w:rPr>
            </w:pPr>
            <w:r w:rsidRPr="007A3E45">
              <w:rPr>
                <w:lang w:eastAsia="ja-JP"/>
              </w:rPr>
              <w:t>FI</w:t>
            </w:r>
          </w:p>
        </w:tc>
        <w:tc>
          <w:tcPr>
            <w:tcW w:w="1086" w:type="dxa"/>
            <w:vAlign w:val="center"/>
          </w:tcPr>
          <w:p w14:paraId="399999B1" w14:textId="77777777" w:rsidR="0060166E" w:rsidRPr="007A3E45" w:rsidRDefault="0060166E" w:rsidP="006743ED">
            <w:pPr>
              <w:pStyle w:val="Tabletext"/>
              <w:rPr>
                <w:lang w:eastAsia="ja-JP"/>
              </w:rPr>
            </w:pPr>
            <w:r w:rsidRPr="007A3E45">
              <w:rPr>
                <w:lang w:eastAsia="ja-JP"/>
              </w:rPr>
              <w:t>6</w:t>
            </w:r>
          </w:p>
        </w:tc>
        <w:tc>
          <w:tcPr>
            <w:tcW w:w="6497" w:type="dxa"/>
            <w:vAlign w:val="center"/>
          </w:tcPr>
          <w:p w14:paraId="54A9FCC8" w14:textId="77777777" w:rsidR="0060166E" w:rsidRPr="007A3E45" w:rsidRDefault="0060166E" w:rsidP="006743ED">
            <w:pPr>
              <w:pStyle w:val="Tabletext"/>
              <w:rPr>
                <w:lang w:eastAsia="ja-JP"/>
              </w:rPr>
            </w:pPr>
            <w:r w:rsidRPr="007A3E45">
              <w:rPr>
                <w:lang w:eastAsia="ja-JP"/>
              </w:rPr>
              <w:t>Function Identifier.</w:t>
            </w:r>
          </w:p>
          <w:p w14:paraId="18536A90" w14:textId="77777777" w:rsidR="0060166E" w:rsidRPr="007A3E45" w:rsidRDefault="0060166E" w:rsidP="006743ED">
            <w:pPr>
              <w:pStyle w:val="Tabletext"/>
              <w:rPr>
                <w:lang w:eastAsia="ja-JP"/>
              </w:rPr>
            </w:pPr>
            <w:r w:rsidRPr="007A3E45">
              <w:rPr>
                <w:lang w:eastAsia="ja-JP"/>
              </w:rPr>
              <w:t>Default: 0</w:t>
            </w:r>
          </w:p>
        </w:tc>
      </w:tr>
      <w:tr w:rsidR="0060166E" w:rsidRPr="007A3E45" w14:paraId="1D91C885" w14:textId="77777777" w:rsidTr="00011DD8">
        <w:trPr>
          <w:jc w:val="center"/>
        </w:trPr>
        <w:tc>
          <w:tcPr>
            <w:tcW w:w="2266" w:type="dxa"/>
            <w:vAlign w:val="center"/>
          </w:tcPr>
          <w:p w14:paraId="521719FC" w14:textId="77777777" w:rsidR="0060166E" w:rsidRPr="007A3E45" w:rsidRDefault="0060166E" w:rsidP="006743ED">
            <w:pPr>
              <w:pStyle w:val="Tabletext"/>
              <w:rPr>
                <w:lang w:eastAsia="ja-JP"/>
              </w:rPr>
            </w:pPr>
            <w:r w:rsidRPr="007A3E45">
              <w:rPr>
                <w:lang w:eastAsia="ja-JP"/>
              </w:rPr>
              <w:t>Sub-application ID</w:t>
            </w:r>
          </w:p>
        </w:tc>
        <w:tc>
          <w:tcPr>
            <w:tcW w:w="1086" w:type="dxa"/>
            <w:vAlign w:val="center"/>
          </w:tcPr>
          <w:p w14:paraId="5B4CBCBA" w14:textId="77777777" w:rsidR="0060166E" w:rsidRPr="007A3E45" w:rsidRDefault="0060166E" w:rsidP="006743ED">
            <w:pPr>
              <w:pStyle w:val="Tabletext"/>
              <w:rPr>
                <w:lang w:eastAsia="ja-JP"/>
              </w:rPr>
            </w:pPr>
            <w:r w:rsidRPr="007A3E45">
              <w:rPr>
                <w:lang w:eastAsia="ja-JP"/>
              </w:rPr>
              <w:t>16</w:t>
            </w:r>
          </w:p>
        </w:tc>
        <w:tc>
          <w:tcPr>
            <w:tcW w:w="6497" w:type="dxa"/>
            <w:vAlign w:val="center"/>
          </w:tcPr>
          <w:p w14:paraId="29F0FFCB" w14:textId="77777777" w:rsidR="0060166E" w:rsidRPr="007A3E45" w:rsidRDefault="0060166E" w:rsidP="006743ED">
            <w:pPr>
              <w:pStyle w:val="Tabletext"/>
              <w:rPr>
                <w:lang w:eastAsia="ja-JP"/>
              </w:rPr>
            </w:pPr>
            <w:r w:rsidRPr="007A3E45">
              <w:rPr>
                <w:lang w:eastAsia="ja-JP"/>
              </w:rPr>
              <w:t>Default: 1</w:t>
            </w:r>
          </w:p>
        </w:tc>
      </w:tr>
      <w:tr w:rsidR="0060166E" w:rsidRPr="007A3E45" w14:paraId="51E25919" w14:textId="77777777" w:rsidTr="00011DD8">
        <w:trPr>
          <w:jc w:val="center"/>
        </w:trPr>
        <w:tc>
          <w:tcPr>
            <w:tcW w:w="2266" w:type="dxa"/>
            <w:vAlign w:val="center"/>
          </w:tcPr>
          <w:p w14:paraId="7CC64B83" w14:textId="77777777" w:rsidR="0060166E" w:rsidRPr="007A3E45" w:rsidRDefault="0060166E" w:rsidP="006743ED">
            <w:pPr>
              <w:pStyle w:val="Tabletext"/>
              <w:rPr>
                <w:lang w:eastAsia="ja-JP"/>
              </w:rPr>
            </w:pPr>
            <w:r w:rsidRPr="007A3E45">
              <w:rPr>
                <w:lang w:eastAsia="ja-JP"/>
              </w:rPr>
              <w:t>Voltage Data</w:t>
            </w:r>
          </w:p>
        </w:tc>
        <w:tc>
          <w:tcPr>
            <w:tcW w:w="1086" w:type="dxa"/>
            <w:vAlign w:val="center"/>
          </w:tcPr>
          <w:p w14:paraId="5E4BDF71" w14:textId="77777777" w:rsidR="0060166E" w:rsidRPr="007A3E45" w:rsidRDefault="0060166E" w:rsidP="006743ED">
            <w:pPr>
              <w:pStyle w:val="Tabletext"/>
              <w:rPr>
                <w:lang w:eastAsia="ja-JP"/>
              </w:rPr>
            </w:pPr>
            <w:r w:rsidRPr="007A3E45">
              <w:rPr>
                <w:lang w:eastAsia="ja-JP"/>
              </w:rPr>
              <w:t>12</w:t>
            </w:r>
          </w:p>
        </w:tc>
        <w:tc>
          <w:tcPr>
            <w:tcW w:w="6497" w:type="dxa"/>
            <w:vAlign w:val="center"/>
          </w:tcPr>
          <w:p w14:paraId="1FC7DFD3" w14:textId="77777777" w:rsidR="0060166E" w:rsidRPr="007A3E45" w:rsidRDefault="0060166E" w:rsidP="006743ED">
            <w:pPr>
              <w:pStyle w:val="Tabletext"/>
              <w:rPr>
                <w:lang w:eastAsia="ja-JP"/>
              </w:rPr>
            </w:pPr>
            <w:r w:rsidRPr="007A3E45">
              <w:rPr>
                <w:lang w:eastAsia="ja-JP"/>
              </w:rPr>
              <w:t>Lantern supply voltage data. Max 409.6V</w:t>
            </w:r>
          </w:p>
        </w:tc>
      </w:tr>
      <w:tr w:rsidR="0060166E" w:rsidRPr="007A3E45" w14:paraId="364E6BF0" w14:textId="77777777" w:rsidTr="00011DD8">
        <w:trPr>
          <w:jc w:val="center"/>
        </w:trPr>
        <w:tc>
          <w:tcPr>
            <w:tcW w:w="2266" w:type="dxa"/>
            <w:vAlign w:val="center"/>
          </w:tcPr>
          <w:p w14:paraId="7380FDCE" w14:textId="77777777" w:rsidR="0060166E" w:rsidRPr="007A3E45" w:rsidRDefault="0060166E" w:rsidP="006743ED">
            <w:pPr>
              <w:pStyle w:val="Tabletext"/>
              <w:rPr>
                <w:lang w:eastAsia="ja-JP"/>
              </w:rPr>
            </w:pPr>
            <w:r w:rsidRPr="007A3E45">
              <w:rPr>
                <w:lang w:eastAsia="ja-JP"/>
              </w:rPr>
              <w:t>Current Data</w:t>
            </w:r>
          </w:p>
        </w:tc>
        <w:tc>
          <w:tcPr>
            <w:tcW w:w="1086" w:type="dxa"/>
            <w:vAlign w:val="center"/>
          </w:tcPr>
          <w:p w14:paraId="3695ACFD" w14:textId="77777777" w:rsidR="0060166E" w:rsidRPr="007A3E45" w:rsidRDefault="0060166E" w:rsidP="006743ED">
            <w:pPr>
              <w:pStyle w:val="Tabletext"/>
              <w:rPr>
                <w:lang w:eastAsia="ja-JP"/>
              </w:rPr>
            </w:pPr>
            <w:r w:rsidRPr="007A3E45">
              <w:rPr>
                <w:lang w:eastAsia="ja-JP"/>
              </w:rPr>
              <w:t>10</w:t>
            </w:r>
          </w:p>
        </w:tc>
        <w:tc>
          <w:tcPr>
            <w:tcW w:w="6497" w:type="dxa"/>
            <w:vAlign w:val="center"/>
          </w:tcPr>
          <w:p w14:paraId="271A4825" w14:textId="77777777" w:rsidR="0060166E" w:rsidRPr="007A3E45" w:rsidRDefault="0060166E" w:rsidP="006743ED">
            <w:pPr>
              <w:pStyle w:val="Tabletext"/>
              <w:rPr>
                <w:lang w:eastAsia="ja-JP"/>
              </w:rPr>
            </w:pPr>
            <w:r w:rsidRPr="007A3E45">
              <w:rPr>
                <w:lang w:eastAsia="ja-JP"/>
              </w:rPr>
              <w:t>Lantern drain current data. Max 102.3A</w:t>
            </w:r>
          </w:p>
        </w:tc>
      </w:tr>
      <w:tr w:rsidR="0060166E" w:rsidRPr="007A3E45" w14:paraId="1F9F4F8C" w14:textId="77777777" w:rsidTr="00011DD8">
        <w:trPr>
          <w:jc w:val="center"/>
        </w:trPr>
        <w:tc>
          <w:tcPr>
            <w:tcW w:w="2266" w:type="dxa"/>
            <w:vAlign w:val="center"/>
          </w:tcPr>
          <w:p w14:paraId="798FAE60" w14:textId="77777777" w:rsidR="0060166E" w:rsidRPr="007A3E45" w:rsidRDefault="0060166E" w:rsidP="006743ED">
            <w:pPr>
              <w:pStyle w:val="Tabletext"/>
              <w:rPr>
                <w:lang w:eastAsia="ja-JP"/>
              </w:rPr>
            </w:pPr>
            <w:r w:rsidRPr="007A3E45">
              <w:rPr>
                <w:lang w:eastAsia="ja-JP"/>
              </w:rPr>
              <w:t>Power Supply Type</w:t>
            </w:r>
          </w:p>
        </w:tc>
        <w:tc>
          <w:tcPr>
            <w:tcW w:w="1086" w:type="dxa"/>
            <w:vAlign w:val="center"/>
          </w:tcPr>
          <w:p w14:paraId="18219110" w14:textId="77777777" w:rsidR="0060166E" w:rsidRPr="007A3E45" w:rsidRDefault="0060166E" w:rsidP="006743ED">
            <w:pPr>
              <w:pStyle w:val="Tabletext"/>
              <w:rPr>
                <w:lang w:eastAsia="ja-JP"/>
              </w:rPr>
            </w:pPr>
            <w:r w:rsidRPr="007A3E45">
              <w:rPr>
                <w:lang w:eastAsia="ja-JP"/>
              </w:rPr>
              <w:t>1</w:t>
            </w:r>
          </w:p>
        </w:tc>
        <w:tc>
          <w:tcPr>
            <w:tcW w:w="6497" w:type="dxa"/>
            <w:vAlign w:val="center"/>
          </w:tcPr>
          <w:p w14:paraId="5AC6D3C6" w14:textId="77777777" w:rsidR="0060166E" w:rsidRPr="007A3E45" w:rsidRDefault="0060166E" w:rsidP="006743ED">
            <w:pPr>
              <w:pStyle w:val="Tabletext"/>
              <w:rPr>
                <w:lang w:eastAsia="ja-JP"/>
              </w:rPr>
            </w:pPr>
            <w:r w:rsidRPr="007A3E45">
              <w:rPr>
                <w:lang w:eastAsia="ja-JP"/>
              </w:rPr>
              <w:t>AC or DC.</w:t>
            </w:r>
          </w:p>
          <w:p w14:paraId="18B73F47" w14:textId="77777777" w:rsidR="0060166E" w:rsidRPr="007A3E45" w:rsidRDefault="0060166E" w:rsidP="006743ED">
            <w:pPr>
              <w:pStyle w:val="Tabletext"/>
              <w:rPr>
                <w:lang w:eastAsia="ja-JP"/>
              </w:rPr>
            </w:pPr>
            <w:r w:rsidRPr="007A3E45">
              <w:rPr>
                <w:lang w:eastAsia="ja-JP"/>
              </w:rPr>
              <w:t>0: AC</w:t>
            </w:r>
          </w:p>
          <w:p w14:paraId="4903534B" w14:textId="77777777" w:rsidR="0060166E" w:rsidRPr="007A3E45" w:rsidRDefault="0060166E" w:rsidP="006743ED">
            <w:pPr>
              <w:pStyle w:val="Tabletext"/>
              <w:rPr>
                <w:lang w:eastAsia="ja-JP"/>
              </w:rPr>
            </w:pPr>
            <w:r w:rsidRPr="007A3E45">
              <w:rPr>
                <w:lang w:eastAsia="ja-JP"/>
              </w:rPr>
              <w:t>1: DC</w:t>
            </w:r>
          </w:p>
        </w:tc>
      </w:tr>
      <w:tr w:rsidR="0060166E" w:rsidRPr="007A3E45" w14:paraId="7422DC61" w14:textId="77777777" w:rsidTr="00011DD8">
        <w:trPr>
          <w:jc w:val="center"/>
        </w:trPr>
        <w:tc>
          <w:tcPr>
            <w:tcW w:w="2266" w:type="dxa"/>
            <w:vAlign w:val="center"/>
          </w:tcPr>
          <w:p w14:paraId="3DBB6588" w14:textId="77777777" w:rsidR="0060166E" w:rsidRPr="007A3E45" w:rsidRDefault="0060166E" w:rsidP="006743ED">
            <w:pPr>
              <w:pStyle w:val="Tabletext"/>
              <w:rPr>
                <w:lang w:eastAsia="ja-JP"/>
              </w:rPr>
            </w:pPr>
            <w:r w:rsidRPr="007A3E45">
              <w:rPr>
                <w:lang w:eastAsia="ja-JP"/>
              </w:rPr>
              <w:t>Light Status</w:t>
            </w:r>
          </w:p>
        </w:tc>
        <w:tc>
          <w:tcPr>
            <w:tcW w:w="1086" w:type="dxa"/>
            <w:vAlign w:val="center"/>
          </w:tcPr>
          <w:p w14:paraId="5932EAAC" w14:textId="77777777" w:rsidR="0060166E" w:rsidRPr="007A3E45" w:rsidRDefault="0060166E" w:rsidP="006743ED">
            <w:pPr>
              <w:pStyle w:val="Tabletext"/>
              <w:rPr>
                <w:lang w:eastAsia="ja-JP"/>
              </w:rPr>
            </w:pPr>
            <w:r w:rsidRPr="007A3E45">
              <w:rPr>
                <w:lang w:eastAsia="ja-JP"/>
              </w:rPr>
              <w:t>1</w:t>
            </w:r>
          </w:p>
        </w:tc>
        <w:tc>
          <w:tcPr>
            <w:tcW w:w="6497" w:type="dxa"/>
            <w:vAlign w:val="center"/>
          </w:tcPr>
          <w:p w14:paraId="1161A147" w14:textId="77777777" w:rsidR="0060166E" w:rsidRPr="007A3E45" w:rsidRDefault="0060166E" w:rsidP="006743ED">
            <w:pPr>
              <w:pStyle w:val="Tabletext"/>
              <w:rPr>
                <w:lang w:eastAsia="ja-JP"/>
              </w:rPr>
            </w:pPr>
            <w:r w:rsidRPr="007A3E45">
              <w:rPr>
                <w:lang w:eastAsia="ja-JP"/>
              </w:rPr>
              <w:t>Light On or Light Off.</w:t>
            </w:r>
          </w:p>
          <w:p w14:paraId="6974DDA2" w14:textId="77777777" w:rsidR="0060166E" w:rsidRPr="007A3E45" w:rsidRDefault="0060166E" w:rsidP="006743ED">
            <w:pPr>
              <w:pStyle w:val="Tabletext"/>
              <w:rPr>
                <w:lang w:eastAsia="ja-JP"/>
              </w:rPr>
            </w:pPr>
            <w:r w:rsidRPr="007A3E45">
              <w:rPr>
                <w:lang w:eastAsia="ja-JP"/>
              </w:rPr>
              <w:t>0: Light Off</w:t>
            </w:r>
          </w:p>
          <w:p w14:paraId="43677C93" w14:textId="77777777" w:rsidR="0060166E" w:rsidRPr="007A3E45" w:rsidRDefault="0060166E" w:rsidP="006743ED">
            <w:pPr>
              <w:pStyle w:val="Tabletext"/>
              <w:rPr>
                <w:lang w:eastAsia="ja-JP"/>
              </w:rPr>
            </w:pPr>
            <w:r w:rsidRPr="007A3E45">
              <w:rPr>
                <w:lang w:eastAsia="ja-JP"/>
              </w:rPr>
              <w:t>1: Light On</w:t>
            </w:r>
          </w:p>
        </w:tc>
      </w:tr>
      <w:tr w:rsidR="0060166E" w:rsidRPr="007A3E45" w14:paraId="69E4D81E" w14:textId="77777777" w:rsidTr="00011DD8">
        <w:trPr>
          <w:jc w:val="center"/>
        </w:trPr>
        <w:tc>
          <w:tcPr>
            <w:tcW w:w="2266" w:type="dxa"/>
            <w:vAlign w:val="center"/>
          </w:tcPr>
          <w:p w14:paraId="786D724A" w14:textId="77777777" w:rsidR="0060166E" w:rsidRPr="007A3E45" w:rsidRDefault="0060166E" w:rsidP="006743ED">
            <w:pPr>
              <w:pStyle w:val="Tabletext"/>
              <w:rPr>
                <w:lang w:eastAsia="ja-JP"/>
              </w:rPr>
            </w:pPr>
            <w:r w:rsidRPr="007A3E45">
              <w:rPr>
                <w:lang w:eastAsia="ja-JP"/>
              </w:rPr>
              <w:t>Battery Status</w:t>
            </w:r>
          </w:p>
        </w:tc>
        <w:tc>
          <w:tcPr>
            <w:tcW w:w="1086" w:type="dxa"/>
            <w:vAlign w:val="center"/>
          </w:tcPr>
          <w:p w14:paraId="19C6873B" w14:textId="77777777" w:rsidR="0060166E" w:rsidRPr="007A3E45" w:rsidRDefault="0060166E" w:rsidP="006743ED">
            <w:pPr>
              <w:pStyle w:val="Tabletext"/>
              <w:rPr>
                <w:lang w:eastAsia="ja-JP"/>
              </w:rPr>
            </w:pPr>
            <w:r w:rsidRPr="007A3E45">
              <w:rPr>
                <w:lang w:eastAsia="ja-JP"/>
              </w:rPr>
              <w:t>1</w:t>
            </w:r>
          </w:p>
        </w:tc>
        <w:tc>
          <w:tcPr>
            <w:tcW w:w="6497" w:type="dxa"/>
            <w:vAlign w:val="center"/>
          </w:tcPr>
          <w:p w14:paraId="703EB022" w14:textId="77777777" w:rsidR="0060166E" w:rsidRPr="007A3E45" w:rsidRDefault="0060166E" w:rsidP="006743ED">
            <w:pPr>
              <w:pStyle w:val="Tabletext"/>
              <w:rPr>
                <w:lang w:eastAsia="ja-JP"/>
              </w:rPr>
            </w:pPr>
            <w:r w:rsidRPr="007A3E45">
              <w:rPr>
                <w:lang w:eastAsia="ja-JP"/>
              </w:rPr>
              <w:t>Good or Low voltage.</w:t>
            </w:r>
          </w:p>
          <w:p w14:paraId="2FF7F00E" w14:textId="77777777" w:rsidR="0060166E" w:rsidRPr="007A3E45" w:rsidRDefault="0060166E" w:rsidP="006743ED">
            <w:pPr>
              <w:pStyle w:val="Tabletext"/>
              <w:rPr>
                <w:lang w:eastAsia="ja-JP"/>
              </w:rPr>
            </w:pPr>
            <w:r w:rsidRPr="007A3E45">
              <w:rPr>
                <w:lang w:eastAsia="ja-JP"/>
              </w:rPr>
              <w:t>0: Good</w:t>
            </w:r>
          </w:p>
          <w:p w14:paraId="55C10B8C" w14:textId="77777777" w:rsidR="0060166E" w:rsidRPr="007A3E45" w:rsidRDefault="0060166E" w:rsidP="006743ED">
            <w:pPr>
              <w:pStyle w:val="Tabletext"/>
              <w:rPr>
                <w:lang w:eastAsia="ja-JP"/>
              </w:rPr>
            </w:pPr>
            <w:r w:rsidRPr="007A3E45">
              <w:rPr>
                <w:lang w:eastAsia="ja-JP"/>
              </w:rPr>
              <w:t>1: Low voltage</w:t>
            </w:r>
          </w:p>
        </w:tc>
      </w:tr>
      <w:tr w:rsidR="0060166E" w:rsidRPr="007A3E45" w14:paraId="6CF46DD6" w14:textId="77777777" w:rsidTr="00011DD8">
        <w:trPr>
          <w:jc w:val="center"/>
        </w:trPr>
        <w:tc>
          <w:tcPr>
            <w:tcW w:w="2266" w:type="dxa"/>
            <w:vAlign w:val="center"/>
          </w:tcPr>
          <w:p w14:paraId="0B43E413" w14:textId="77777777" w:rsidR="0060166E" w:rsidRPr="007A3E45" w:rsidRDefault="0060166E" w:rsidP="006743ED">
            <w:pPr>
              <w:pStyle w:val="Tabletext"/>
              <w:rPr>
                <w:lang w:eastAsia="ja-JP"/>
              </w:rPr>
            </w:pPr>
            <w:r w:rsidRPr="007A3E45">
              <w:rPr>
                <w:lang w:eastAsia="ja-JP"/>
              </w:rPr>
              <w:t>Off Position Status</w:t>
            </w:r>
          </w:p>
        </w:tc>
        <w:tc>
          <w:tcPr>
            <w:tcW w:w="1086" w:type="dxa"/>
            <w:vAlign w:val="center"/>
          </w:tcPr>
          <w:p w14:paraId="469152F7" w14:textId="77777777" w:rsidR="0060166E" w:rsidRPr="007A3E45" w:rsidRDefault="0060166E" w:rsidP="006743ED">
            <w:pPr>
              <w:pStyle w:val="Tabletext"/>
              <w:rPr>
                <w:lang w:eastAsia="ja-JP"/>
              </w:rPr>
            </w:pPr>
            <w:r w:rsidRPr="007A3E45">
              <w:rPr>
                <w:lang w:eastAsia="ja-JP"/>
              </w:rPr>
              <w:t>1</w:t>
            </w:r>
          </w:p>
        </w:tc>
        <w:tc>
          <w:tcPr>
            <w:tcW w:w="6497" w:type="dxa"/>
            <w:vAlign w:val="center"/>
          </w:tcPr>
          <w:p w14:paraId="5028B20F" w14:textId="77777777" w:rsidR="0060166E" w:rsidRPr="007A3E45" w:rsidRDefault="0060166E" w:rsidP="006743ED">
            <w:pPr>
              <w:pStyle w:val="Tabletext"/>
              <w:rPr>
                <w:lang w:eastAsia="ja-JP"/>
              </w:rPr>
            </w:pPr>
            <w:r w:rsidRPr="007A3E45">
              <w:rPr>
                <w:lang w:eastAsia="ja-JP"/>
              </w:rPr>
              <w:t>Off position or On position.</w:t>
            </w:r>
          </w:p>
          <w:p w14:paraId="4443CB9B" w14:textId="77777777" w:rsidR="0060166E" w:rsidRPr="007A3E45" w:rsidRDefault="0060166E" w:rsidP="006743ED">
            <w:pPr>
              <w:pStyle w:val="Tabletext"/>
              <w:rPr>
                <w:lang w:eastAsia="ja-JP"/>
              </w:rPr>
            </w:pPr>
            <w:r w:rsidRPr="007A3E45">
              <w:rPr>
                <w:lang w:eastAsia="ja-JP"/>
              </w:rPr>
              <w:t>0: On position</w:t>
            </w:r>
          </w:p>
          <w:p w14:paraId="77E6D132" w14:textId="77777777" w:rsidR="0060166E" w:rsidRPr="007A3E45" w:rsidRDefault="0060166E" w:rsidP="006743ED">
            <w:pPr>
              <w:pStyle w:val="Tabletext"/>
              <w:rPr>
                <w:lang w:eastAsia="ja-JP"/>
              </w:rPr>
            </w:pPr>
            <w:r w:rsidRPr="007A3E45">
              <w:rPr>
                <w:lang w:eastAsia="ja-JP"/>
              </w:rPr>
              <w:t>1: Off position</w:t>
            </w:r>
          </w:p>
        </w:tc>
      </w:tr>
      <w:tr w:rsidR="0060166E" w:rsidRPr="007A3E45" w14:paraId="1ED7D575" w14:textId="77777777" w:rsidTr="00011DD8">
        <w:trPr>
          <w:jc w:val="center"/>
        </w:trPr>
        <w:tc>
          <w:tcPr>
            <w:tcW w:w="2266" w:type="dxa"/>
            <w:vAlign w:val="center"/>
          </w:tcPr>
          <w:p w14:paraId="7826A28D" w14:textId="77777777" w:rsidR="0060166E" w:rsidRPr="007A3E45" w:rsidRDefault="0060166E" w:rsidP="006743ED">
            <w:pPr>
              <w:pStyle w:val="Tabletext"/>
              <w:rPr>
                <w:lang w:eastAsia="ja-JP"/>
              </w:rPr>
            </w:pPr>
            <w:r w:rsidRPr="007A3E45">
              <w:rPr>
                <w:lang w:eastAsia="ja-JP"/>
              </w:rPr>
              <w:t>Spare</w:t>
            </w:r>
          </w:p>
        </w:tc>
        <w:tc>
          <w:tcPr>
            <w:tcW w:w="1086" w:type="dxa"/>
            <w:vAlign w:val="center"/>
          </w:tcPr>
          <w:p w14:paraId="7D36E624" w14:textId="77777777" w:rsidR="0060166E" w:rsidRPr="007A3E45" w:rsidRDefault="0060166E" w:rsidP="006743ED">
            <w:pPr>
              <w:pStyle w:val="Tabletext"/>
              <w:rPr>
                <w:lang w:eastAsia="ja-JP"/>
              </w:rPr>
            </w:pPr>
            <w:r w:rsidRPr="007A3E45">
              <w:rPr>
                <w:lang w:eastAsia="ja-JP"/>
              </w:rPr>
              <w:t>6</w:t>
            </w:r>
          </w:p>
        </w:tc>
        <w:tc>
          <w:tcPr>
            <w:tcW w:w="6497" w:type="dxa"/>
            <w:vAlign w:val="center"/>
          </w:tcPr>
          <w:p w14:paraId="3E27FB13" w14:textId="77777777" w:rsidR="0060166E" w:rsidRPr="007A3E45" w:rsidRDefault="0060166E" w:rsidP="006743ED">
            <w:pPr>
              <w:pStyle w:val="Tabletext"/>
              <w:rPr>
                <w:lang w:eastAsia="ja-JP"/>
              </w:rPr>
            </w:pPr>
            <w:r w:rsidRPr="007A3E45">
              <w:rPr>
                <w:lang w:eastAsia="ja-JP"/>
              </w:rPr>
              <w:t>For future use. Should be zero.</w:t>
            </w:r>
          </w:p>
        </w:tc>
      </w:tr>
      <w:tr w:rsidR="0060166E" w:rsidRPr="007A3E45" w14:paraId="521D144D" w14:textId="77777777" w:rsidTr="00011DD8">
        <w:trPr>
          <w:trHeight w:val="494"/>
          <w:jc w:val="center"/>
        </w:trPr>
        <w:tc>
          <w:tcPr>
            <w:tcW w:w="2266" w:type="dxa"/>
            <w:vAlign w:val="center"/>
          </w:tcPr>
          <w:p w14:paraId="59249CE7" w14:textId="77777777" w:rsidR="0060166E" w:rsidRPr="007A3E45" w:rsidRDefault="0060166E" w:rsidP="006743ED">
            <w:pPr>
              <w:pStyle w:val="Tabletext"/>
              <w:rPr>
                <w:b/>
                <w:bCs/>
                <w:lang w:eastAsia="ja-JP"/>
              </w:rPr>
            </w:pPr>
            <w:r w:rsidRPr="007A3E45">
              <w:rPr>
                <w:b/>
                <w:bCs/>
                <w:lang w:eastAsia="ja-JP"/>
              </w:rPr>
              <w:t>TOTAL OF BITS.</w:t>
            </w:r>
          </w:p>
        </w:tc>
        <w:tc>
          <w:tcPr>
            <w:tcW w:w="1086" w:type="dxa"/>
            <w:vAlign w:val="center"/>
          </w:tcPr>
          <w:p w14:paraId="6CA43AFB" w14:textId="77777777" w:rsidR="0060166E" w:rsidRPr="007A3E45" w:rsidRDefault="0060166E" w:rsidP="006743ED">
            <w:pPr>
              <w:pStyle w:val="Tabletext"/>
              <w:rPr>
                <w:b/>
                <w:bCs/>
                <w:lang w:eastAsia="ja-JP"/>
              </w:rPr>
            </w:pPr>
            <w:r w:rsidRPr="007A3E45">
              <w:rPr>
                <w:b/>
                <w:bCs/>
                <w:lang w:eastAsia="ja-JP"/>
              </w:rPr>
              <w:t>136</w:t>
            </w:r>
          </w:p>
        </w:tc>
        <w:tc>
          <w:tcPr>
            <w:tcW w:w="6497" w:type="dxa"/>
            <w:vAlign w:val="center"/>
          </w:tcPr>
          <w:p w14:paraId="7377B30E" w14:textId="77777777" w:rsidR="0060166E" w:rsidRPr="007A3E45" w:rsidRDefault="0060166E" w:rsidP="006743ED">
            <w:pPr>
              <w:pStyle w:val="Tabletext"/>
              <w:rPr>
                <w:b/>
                <w:lang w:eastAsia="ja-JP"/>
              </w:rPr>
            </w:pPr>
            <w:r w:rsidRPr="007A3E45">
              <w:rPr>
                <w:b/>
                <w:lang w:eastAsia="ja-JP"/>
              </w:rPr>
              <w:t>Occupies 1 slot.</w:t>
            </w:r>
          </w:p>
        </w:tc>
      </w:tr>
    </w:tbl>
    <w:p w14:paraId="40A09D52" w14:textId="77777777" w:rsidR="0060166E" w:rsidRPr="00B36C94" w:rsidRDefault="0060166E" w:rsidP="0060166E">
      <w:pPr>
        <w:pStyle w:val="ANNEXtitle"/>
        <w:pageBreakBefore w:val="0"/>
        <w:numPr>
          <w:ilvl w:val="0"/>
          <w:numId w:val="0"/>
        </w:numPr>
        <w:jc w:val="left"/>
      </w:pPr>
    </w:p>
    <w:sectPr w:rsidR="0060166E" w:rsidRPr="00B36C94" w:rsidSect="0083218D">
      <w:headerReference w:type="even" r:id="rId34"/>
      <w:headerReference w:type="default" r:id="rId35"/>
      <w:headerReference w:type="first" r:id="rId3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8E09C" w14:textId="77777777" w:rsidR="003D1CD2" w:rsidRDefault="003D1CD2" w:rsidP="003274DB">
      <w:r>
        <w:separator/>
      </w:r>
    </w:p>
    <w:p w14:paraId="664D7C9D" w14:textId="77777777" w:rsidR="003D1CD2" w:rsidRDefault="003D1CD2"/>
  </w:endnote>
  <w:endnote w:type="continuationSeparator" w:id="0">
    <w:p w14:paraId="6AD38A5A" w14:textId="77777777" w:rsidR="003D1CD2" w:rsidRDefault="003D1CD2" w:rsidP="003274DB">
      <w:r>
        <w:continuationSeparator/>
      </w:r>
    </w:p>
    <w:p w14:paraId="506F9741" w14:textId="77777777" w:rsidR="003D1CD2" w:rsidRDefault="003D1C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venir Next Condensed">
    <w:altName w:val="Calibri"/>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642E" w14:textId="77777777" w:rsidR="00A60A34" w:rsidRDefault="00A60A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3132" w14:textId="77777777" w:rsidR="00A60A34" w:rsidRPr="004E7119" w:rsidRDefault="00A60A34" w:rsidP="00B9146E">
    <w:pPr>
      <w:spacing w:line="180" w:lineRule="atLeast"/>
      <w:rPr>
        <w:color w:val="808080" w:themeColor="background1" w:themeShade="80"/>
        <w:sz w:val="16"/>
        <w:szCs w:val="16"/>
        <w:lang w:val="fr-FR"/>
      </w:rPr>
    </w:pPr>
    <w:r w:rsidRPr="004E7119">
      <w:rPr>
        <w:noProof/>
        <w:lang w:val="nb-NO" w:eastAsia="nb-NO"/>
      </w:rPr>
      <mc:AlternateContent>
        <mc:Choice Requires="wps">
          <w:drawing>
            <wp:anchor distT="0" distB="0" distL="114300" distR="114300" simplePos="0" relativeHeight="251682816" behindDoc="0" locked="0" layoutInCell="1" allowOverlap="1" wp14:anchorId="054511CB" wp14:editId="45C85D61">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8D68A5"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79C945D2" w14:textId="77777777" w:rsidR="00A60A34" w:rsidRDefault="00A60A34"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9887064" w14:textId="77777777" w:rsidR="00A60A34" w:rsidRPr="004E7119" w:rsidRDefault="00A60A34" w:rsidP="00B9146E">
    <w:pPr>
      <w:spacing w:before="40" w:after="40"/>
      <w:rPr>
        <w:b/>
        <w:color w:val="00558C"/>
        <w:szCs w:val="18"/>
      </w:rPr>
    </w:pPr>
    <w:r w:rsidRPr="004E7119">
      <w:rPr>
        <w:b/>
        <w:color w:val="00558C"/>
        <w:szCs w:val="18"/>
      </w:rPr>
      <w:t>www.iala-aism.org</w:t>
    </w:r>
  </w:p>
  <w:p w14:paraId="424C83C5" w14:textId="77777777" w:rsidR="00A60A34" w:rsidRDefault="00A60A34"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0C67F56F" w14:textId="77777777" w:rsidR="00A60A34" w:rsidRPr="00ED2A8D" w:rsidRDefault="00A60A34"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D61D0" w14:textId="77777777" w:rsidR="00A60A34" w:rsidRDefault="00A60A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143D3" w14:textId="77777777" w:rsidR="00A60A34" w:rsidRPr="007A72CF" w:rsidRDefault="00A60A34" w:rsidP="007A72CF">
    <w:pPr>
      <w:pStyle w:val="Footer"/>
      <w:rPr>
        <w:sz w:val="15"/>
        <w:szCs w:val="15"/>
      </w:rPr>
    </w:pPr>
  </w:p>
  <w:p w14:paraId="5E53B830" w14:textId="77777777" w:rsidR="00A60A34" w:rsidRDefault="00A60A34" w:rsidP="007A72CF">
    <w:pPr>
      <w:pStyle w:val="Footerportrait"/>
    </w:pPr>
  </w:p>
  <w:p w14:paraId="4CCDEEAA" w14:textId="6F228558" w:rsidR="00A60A34" w:rsidRPr="007A72CF" w:rsidRDefault="00691E41"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A60A34">
      <w:t xml:space="preserve"> </w:t>
    </w:r>
    <w:r>
      <w:fldChar w:fldCharType="begin"/>
    </w:r>
    <w:r>
      <w:instrText xml:space="preserve"> STYLEREF "Document number" \* MERGEFORMAT </w:instrText>
    </w:r>
    <w:r>
      <w:fldChar w:fldCharType="separate"/>
    </w:r>
    <w:r>
      <w:t>R0126 (A-126)</w:t>
    </w:r>
    <w:r>
      <w:fldChar w:fldCharType="end"/>
    </w:r>
    <w:r w:rsidR="00A60A34">
      <w:t xml:space="preserve"> </w:t>
    </w:r>
    <w:r>
      <w:fldChar w:fldCharType="begin"/>
    </w:r>
    <w:r>
      <w:instrText xml:space="preserve"> STYLEREF "Document name" \* MERGEFORMAT </w:instrText>
    </w:r>
    <w:r>
      <w:fldChar w:fldCharType="separate"/>
    </w:r>
    <w:r>
      <w:t>The Use of the Automatic Identification System (AIS) in Marine Aids to Navigation Services</w:t>
    </w:r>
    <w:r>
      <w:fldChar w:fldCharType="end"/>
    </w:r>
    <w:r w:rsidR="00A60A34">
      <w:tab/>
    </w:r>
  </w:p>
  <w:p w14:paraId="1349D8CF" w14:textId="029CB205" w:rsidR="00A60A34" w:rsidRDefault="00691E41" w:rsidP="007A72CF">
    <w:pPr>
      <w:pStyle w:val="Footerportrait"/>
    </w:pPr>
    <w:r>
      <w:fldChar w:fldCharType="begin"/>
    </w:r>
    <w:r>
      <w:instrText xml:space="preserve"> STYLEREF "Edition number" \* MERGEFORMAT </w:instrText>
    </w:r>
    <w:r>
      <w:fldChar w:fldCharType="separate"/>
    </w:r>
    <w:r>
      <w:t>Edition 1.6</w:t>
    </w:r>
    <w:r>
      <w:fldChar w:fldCharType="end"/>
    </w:r>
    <w:r w:rsidR="00A60A34" w:rsidRPr="000C0CEB">
      <w:t xml:space="preserve"> </w:t>
    </w:r>
    <w:r>
      <w:fldChar w:fldCharType="begin"/>
    </w:r>
    <w:r>
      <w:instrText xml:space="preserve"> STYLEREF  MRN  \* MERGEFORMAT </w:instrText>
    </w:r>
    <w:r>
      <w:fldChar w:fldCharType="separate"/>
    </w:r>
    <w:r w:rsidRPr="00691E41">
      <w:rPr>
        <w:lang w:val="en-US"/>
      </w:rPr>
      <w:t>urn:mrn:iala:pub:r0126</w:t>
    </w:r>
    <w:r>
      <w:rPr>
        <w:lang w:val="en-US"/>
      </w:rPr>
      <w:fldChar w:fldCharType="end"/>
    </w:r>
    <w:r w:rsidR="00A60A34">
      <w:tab/>
    </w:r>
    <w:r w:rsidR="00A60A34" w:rsidRPr="007A72CF">
      <w:t xml:space="preserve">P </w:t>
    </w:r>
    <w:r w:rsidR="00A60A34" w:rsidRPr="007A72CF">
      <w:fldChar w:fldCharType="begin"/>
    </w:r>
    <w:r w:rsidR="00A60A34" w:rsidRPr="007A72CF">
      <w:instrText xml:space="preserve">PAGE  </w:instrText>
    </w:r>
    <w:r w:rsidR="00A60A34" w:rsidRPr="007A72CF">
      <w:fldChar w:fldCharType="separate"/>
    </w:r>
    <w:r w:rsidR="00350B71">
      <w:t>26</w:t>
    </w:r>
    <w:r w:rsidR="00A60A34"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A191B" w14:textId="77777777" w:rsidR="003D1CD2" w:rsidRDefault="003D1CD2" w:rsidP="003274DB">
      <w:r>
        <w:separator/>
      </w:r>
    </w:p>
    <w:p w14:paraId="5B41E84A" w14:textId="77777777" w:rsidR="003D1CD2" w:rsidRDefault="003D1CD2"/>
  </w:footnote>
  <w:footnote w:type="continuationSeparator" w:id="0">
    <w:p w14:paraId="69258FFF" w14:textId="77777777" w:rsidR="003D1CD2" w:rsidRDefault="003D1CD2" w:rsidP="003274DB">
      <w:r>
        <w:continuationSeparator/>
      </w:r>
    </w:p>
    <w:p w14:paraId="61120F2A" w14:textId="77777777" w:rsidR="003D1CD2" w:rsidRDefault="003D1C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CC7D" w14:textId="77777777" w:rsidR="00A60A34" w:rsidRDefault="00691E41">
    <w:pPr>
      <w:pStyle w:val="Header"/>
    </w:pPr>
    <w:r>
      <w:rPr>
        <w:noProof/>
      </w:rPr>
      <w:pict w14:anchorId="04AC7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7202989">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2C9D6" w14:textId="77777777" w:rsidR="00A60A34" w:rsidRDefault="00A60A3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C0AA" w14:textId="77777777" w:rsidR="00A60A34" w:rsidRDefault="00A60A34" w:rsidP="005A19E9">
    <w:pPr>
      <w:pStyle w:val="Header"/>
    </w:pPr>
    <w:r>
      <w:rPr>
        <w:noProof/>
        <w:lang w:val="nb-NO" w:eastAsia="nb-NO"/>
      </w:rPr>
      <w:drawing>
        <wp:anchor distT="0" distB="0" distL="114300" distR="114300" simplePos="0" relativeHeight="251726848" behindDoc="1" locked="0" layoutInCell="1" allowOverlap="1" wp14:anchorId="4A94B096" wp14:editId="45475650">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77628E0" w14:textId="77777777" w:rsidR="00A60A34" w:rsidRDefault="00A60A34" w:rsidP="005A19E9">
    <w:pPr>
      <w:pStyle w:val="Header"/>
    </w:pPr>
  </w:p>
  <w:p w14:paraId="6B0B0186" w14:textId="77777777" w:rsidR="00A60A34" w:rsidRPr="00441393" w:rsidRDefault="00A60A34" w:rsidP="005A19E9">
    <w:pPr>
      <w:pStyle w:val="Contents"/>
    </w:pPr>
    <w:r>
      <w:rPr>
        <w:color w:val="009FDF"/>
      </w:rPr>
      <w:t xml:space="preserve">ANNEX </w:t>
    </w:r>
    <w:r w:rsidRPr="0040749F">
      <w:rPr>
        <w:color w:val="009FDF"/>
      </w:rPr>
      <w:t>CONTENTS</w:t>
    </w:r>
  </w:p>
  <w:p w14:paraId="20465DF4" w14:textId="77777777" w:rsidR="00A60A34" w:rsidRPr="00815218" w:rsidRDefault="00A60A34" w:rsidP="005A19E9">
    <w:pPr>
      <w:pStyle w:val="Header"/>
    </w:pPr>
    <w:r>
      <w:rPr>
        <w:noProof/>
        <w:lang w:val="nb-NO" w:eastAsia="nb-NO"/>
      </w:rPr>
      <w:drawing>
        <wp:anchor distT="0" distB="0" distL="114300" distR="114300" simplePos="0" relativeHeight="251724800" behindDoc="1" locked="0" layoutInCell="1" allowOverlap="1" wp14:anchorId="5CC72383" wp14:editId="5EAA3A5F">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68F1F40" w14:textId="77777777" w:rsidR="00A60A34" w:rsidRDefault="00A60A34" w:rsidP="00667792">
    <w:pPr>
      <w:pStyle w:val="Header"/>
    </w:pPr>
  </w:p>
  <w:p w14:paraId="7BAEAA45" w14:textId="77777777" w:rsidR="00A60A34" w:rsidRPr="00667792" w:rsidRDefault="00A60A34" w:rsidP="00667792">
    <w:pPr>
      <w:pStyle w:val="Header"/>
    </w:pPr>
    <w:r>
      <w:rPr>
        <w:noProof/>
        <w:lang w:val="nb-NO" w:eastAsia="nb-NO"/>
      </w:rPr>
      <w:drawing>
        <wp:anchor distT="0" distB="0" distL="114300" distR="114300" simplePos="0" relativeHeight="251721728" behindDoc="1" locked="0" layoutInCell="1" allowOverlap="1" wp14:anchorId="438E29ED" wp14:editId="3FEB33A7">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5BE54" w14:textId="77777777" w:rsidR="00A60A34" w:rsidRDefault="00A60A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5AAE6" w14:textId="77777777" w:rsidR="00A60A34" w:rsidRDefault="00A60A3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721D5" w14:textId="77777777" w:rsidR="00A60A34" w:rsidRPr="00667792" w:rsidRDefault="00A60A34" w:rsidP="00667792">
    <w:pPr>
      <w:pStyle w:val="Header"/>
    </w:pPr>
    <w:r>
      <w:rPr>
        <w:noProof/>
        <w:lang w:val="nb-NO" w:eastAsia="nb-NO"/>
      </w:rPr>
      <w:drawing>
        <wp:anchor distT="0" distB="0" distL="114300" distR="114300" simplePos="0" relativeHeight="251728896" behindDoc="1" locked="0" layoutInCell="1" allowOverlap="1" wp14:anchorId="3D295D3E" wp14:editId="76EAE99D">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DDA6F" w14:textId="77777777" w:rsidR="00A60A34" w:rsidRDefault="00A60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A1309" w14:textId="16F2C126" w:rsidR="00A60A34" w:rsidRPr="00ED2A8D" w:rsidRDefault="00A60A34" w:rsidP="008747E0">
    <w:pPr>
      <w:pStyle w:val="Header"/>
    </w:pPr>
    <w:r w:rsidRPr="00442889">
      <w:rPr>
        <w:noProof/>
        <w:lang w:val="nb-NO" w:eastAsia="nb-NO"/>
      </w:rPr>
      <w:drawing>
        <wp:anchor distT="0" distB="0" distL="114300" distR="114300" simplePos="0" relativeHeight="251657214" behindDoc="1" locked="0" layoutInCell="1" allowOverlap="1" wp14:anchorId="57E64D0D" wp14:editId="3926D53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0" w:author="Kevin Gregory" w:date="2021-10-01T10:04:00Z">
      <w:r w:rsidR="000E7C33">
        <w:t>ARM14</w:t>
      </w:r>
    </w:ins>
    <w:ins w:id="1" w:author="Kevin Gregory" w:date="2021-10-08T16:42:00Z">
      <w:r w:rsidR="00691E41">
        <w:t>-7.3.17</w:t>
      </w:r>
    </w:ins>
  </w:p>
  <w:p w14:paraId="61993262" w14:textId="77777777" w:rsidR="00A60A34" w:rsidRPr="00ED2A8D" w:rsidRDefault="00A60A34" w:rsidP="008747E0">
    <w:pPr>
      <w:pStyle w:val="Header"/>
    </w:pPr>
  </w:p>
  <w:p w14:paraId="4D2ECC04" w14:textId="77777777" w:rsidR="00A60A34" w:rsidRDefault="00A60A34" w:rsidP="008747E0">
    <w:pPr>
      <w:pStyle w:val="Header"/>
    </w:pPr>
  </w:p>
  <w:p w14:paraId="17559D4E" w14:textId="77777777" w:rsidR="00A60A34" w:rsidRDefault="00A60A34" w:rsidP="008747E0">
    <w:pPr>
      <w:pStyle w:val="Header"/>
    </w:pPr>
  </w:p>
  <w:p w14:paraId="4A8089BC" w14:textId="77777777" w:rsidR="00A60A34" w:rsidRDefault="00A60A34" w:rsidP="008747E0">
    <w:pPr>
      <w:pStyle w:val="Header"/>
    </w:pPr>
  </w:p>
  <w:p w14:paraId="4030C751" w14:textId="77777777" w:rsidR="00A60A34" w:rsidRDefault="00A60A34" w:rsidP="008747E0">
    <w:pPr>
      <w:pStyle w:val="Header"/>
    </w:pPr>
  </w:p>
  <w:p w14:paraId="2A5B35FC" w14:textId="77777777" w:rsidR="00A60A34" w:rsidRDefault="00A60A34" w:rsidP="008747E0">
    <w:pPr>
      <w:pStyle w:val="Header"/>
    </w:pPr>
    <w:r>
      <w:rPr>
        <w:noProof/>
        <w:lang w:val="nb-NO" w:eastAsia="nb-NO"/>
      </w:rPr>
      <w:drawing>
        <wp:anchor distT="0" distB="0" distL="114300" distR="114300" simplePos="0" relativeHeight="251656189" behindDoc="1" locked="0" layoutInCell="1" allowOverlap="1" wp14:anchorId="21CEBBF5" wp14:editId="130D6E17">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0832C9EF" w14:textId="77777777" w:rsidR="00A60A34" w:rsidRDefault="00A60A34" w:rsidP="001349DB">
    <w:pPr>
      <w:pStyle w:val="Header"/>
      <w:spacing w:line="360" w:lineRule="exact"/>
    </w:pPr>
  </w:p>
  <w:p w14:paraId="1F7990F2" w14:textId="77777777" w:rsidR="00A60A34" w:rsidRPr="00ED2A8D" w:rsidRDefault="00A60A3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6BF4" w14:textId="77777777" w:rsidR="00A60A34" w:rsidRDefault="00691E41">
    <w:pPr>
      <w:pStyle w:val="Header"/>
    </w:pPr>
    <w:r>
      <w:rPr>
        <w:noProof/>
      </w:rPr>
      <w:pict w14:anchorId="32B33A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0E23398">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8D664" w14:textId="77777777" w:rsidR="00A60A34" w:rsidRDefault="00691E41">
    <w:pPr>
      <w:pStyle w:val="Header"/>
    </w:pPr>
    <w:r>
      <w:rPr>
        <w:noProof/>
      </w:rPr>
      <w:pict w14:anchorId="20E1FF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9061FBC">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B7B3" w14:textId="77777777" w:rsidR="00A60A34" w:rsidRPr="00ED2A8D" w:rsidRDefault="00A60A34" w:rsidP="008747E0">
    <w:pPr>
      <w:pStyle w:val="Header"/>
    </w:pPr>
    <w:r>
      <w:rPr>
        <w:noProof/>
        <w:lang w:val="nb-NO" w:eastAsia="nb-NO"/>
      </w:rPr>
      <w:drawing>
        <wp:anchor distT="0" distB="0" distL="114300" distR="114300" simplePos="0" relativeHeight="251658752" behindDoc="1" locked="0" layoutInCell="1" allowOverlap="1" wp14:anchorId="1AFC3B5A" wp14:editId="597DAD2E">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504E3A" w14:textId="77777777" w:rsidR="00A60A34" w:rsidRPr="00ED2A8D" w:rsidRDefault="00A60A34" w:rsidP="008747E0">
    <w:pPr>
      <w:pStyle w:val="Header"/>
    </w:pPr>
  </w:p>
  <w:p w14:paraId="31D5FF2E" w14:textId="77777777" w:rsidR="00A60A34" w:rsidRDefault="00A60A34" w:rsidP="008747E0">
    <w:pPr>
      <w:pStyle w:val="Header"/>
    </w:pPr>
  </w:p>
  <w:p w14:paraId="79AB6811" w14:textId="77777777" w:rsidR="00A60A34" w:rsidRDefault="00A60A34" w:rsidP="008747E0">
    <w:pPr>
      <w:pStyle w:val="Header"/>
    </w:pPr>
  </w:p>
  <w:p w14:paraId="3FC444A5" w14:textId="77777777" w:rsidR="00A60A34" w:rsidRDefault="00A60A34" w:rsidP="008747E0">
    <w:pPr>
      <w:pStyle w:val="Header"/>
    </w:pPr>
  </w:p>
  <w:p w14:paraId="678A3A24" w14:textId="77777777" w:rsidR="00A60A34" w:rsidRPr="00441393" w:rsidRDefault="00A60A34" w:rsidP="00441393">
    <w:pPr>
      <w:pStyle w:val="Contents"/>
    </w:pPr>
    <w:r>
      <w:t>DOCUMENT HISTORY</w:t>
    </w:r>
  </w:p>
  <w:p w14:paraId="3CE56CDE" w14:textId="77777777" w:rsidR="00A60A34" w:rsidRPr="00ED2A8D" w:rsidRDefault="00A60A34" w:rsidP="008747E0">
    <w:pPr>
      <w:pStyle w:val="Header"/>
    </w:pPr>
  </w:p>
  <w:p w14:paraId="488E48CE" w14:textId="77777777" w:rsidR="00A60A34" w:rsidRPr="00AC33A2" w:rsidRDefault="00A60A3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6C2CF" w14:textId="77777777" w:rsidR="00A60A34" w:rsidRDefault="00691E41">
    <w:pPr>
      <w:pStyle w:val="Header"/>
    </w:pPr>
    <w:r>
      <w:rPr>
        <w:noProof/>
      </w:rPr>
      <w:pict w14:anchorId="4569B4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33D5BFB">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93B84" w14:textId="77777777" w:rsidR="00A60A34" w:rsidRDefault="00A60A34">
    <w:pPr>
      <w:pStyle w:val="Header"/>
    </w:pPr>
    <w:r>
      <w:rPr>
        <w:noProof/>
        <w:lang w:val="nb-NO" w:eastAsia="nb-NO"/>
      </w:rPr>
      <mc:AlternateContent>
        <mc:Choice Requires="wps">
          <w:drawing>
            <wp:anchor distT="0" distB="0" distL="114300" distR="114300" simplePos="0" relativeHeight="251746304" behindDoc="1" locked="0" layoutInCell="0" allowOverlap="1" wp14:anchorId="63FE4D60" wp14:editId="2DEB47A0">
              <wp:simplePos x="0" y="0"/>
              <wp:positionH relativeFrom="margin">
                <wp:align>center</wp:align>
              </wp:positionH>
              <wp:positionV relativeFrom="margin">
                <wp:align>center</wp:align>
              </wp:positionV>
              <wp:extent cx="8375015" cy="761365"/>
              <wp:effectExtent l="0" t="2695575" r="0" b="264858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966EEC8" w14:textId="77777777" w:rsidR="00A60A34" w:rsidRDefault="00A60A34" w:rsidP="009A082C">
                          <w:pPr>
                            <w:pStyle w:val="NormalWeb"/>
                            <w:jc w:val="center"/>
                          </w:pPr>
                          <w:r>
                            <w:rPr>
                              <w:rFonts w:ascii="Calibri" w:hAnsi="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1C9039" id="_x0000_t202" coordsize="21600,21600" o:spt="202" path="m,l,21600r21600,l21600,xe">
              <v:stroke joinstyle="miter"/>
              <v:path gradientshapeok="t" o:connecttype="rect"/>
            </v:shapetype>
            <v:shape id="Text Box 12" o:spid="_x0000_s1026" type="#_x0000_t202" style="position:absolute;margin-left:0;margin-top:0;width:659.45pt;height:59.95pt;rotation:-45;z-index:-2515701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DIiQIAAP4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" o:allowincell="f" filled="f" stroked="f">
              <v:stroke joinstyle="round"/>
              <o:lock v:ext="edit" shapetype="t"/>
              <v:textbox style="mso-fit-shape-to-text:t">
                <w:txbxContent>
                  <w:p w:rsidR="00A60A34" w:rsidRDefault="00A60A34" w:rsidP="009A082C">
                    <w:pPr>
                      <w:pStyle w:val="NormalWeb"/>
                      <w:jc w:val="center"/>
                    </w:pPr>
                    <w:r>
                      <w:rPr>
                        <w:rFonts w:ascii="Calibri" w:hAnsi="Calibri"/>
                        <w:color w:val="C0C0C0"/>
                        <w:sz w:val="2"/>
                        <w:szCs w:val="2"/>
                      </w:rPr>
                      <w:t>IALA WORKING PAPER</w:t>
                    </w:r>
                  </w:p>
                </w:txbxContent>
              </v:textbox>
              <w10:wrap anchorx="margin" anchory="margin"/>
            </v:shape>
          </w:pict>
        </mc:Fallback>
      </mc:AlternateContent>
    </w:r>
    <w:r>
      <w:rPr>
        <w:noProof/>
        <w:lang w:val="nb-NO" w:eastAsia="nb-NO"/>
      </w:rPr>
      <mc:AlternateContent>
        <mc:Choice Requires="wps">
          <w:drawing>
            <wp:anchor distT="0" distB="0" distL="114300" distR="114300" simplePos="0" relativeHeight="251717632" behindDoc="1" locked="0" layoutInCell="0" allowOverlap="1" wp14:anchorId="3627973F" wp14:editId="27E228BA">
              <wp:simplePos x="0" y="0"/>
              <wp:positionH relativeFrom="margin">
                <wp:align>center</wp:align>
              </wp:positionH>
              <wp:positionV relativeFrom="margin">
                <wp:align>center</wp:align>
              </wp:positionV>
              <wp:extent cx="7676515" cy="697865"/>
              <wp:effectExtent l="0" t="2466975" r="0" b="242633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E5A9E3" w14:textId="77777777" w:rsidR="00A60A34" w:rsidRDefault="00A60A34" w:rsidP="009A082C">
                          <w:pPr>
                            <w:pStyle w:val="NormalWeb"/>
                            <w:jc w:val="center"/>
                          </w:pPr>
                          <w:r>
                            <w:rPr>
                              <w:rFonts w:ascii="Calibri" w:hAnsi="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800ED1C" id="Text Box 11" o:spid="_x0000_s1027" type="#_x0000_t202" style="position:absolute;margin-left:0;margin-top:0;width:604.45pt;height:54.9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R14ZzY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rsidR="00A60A34" w:rsidRDefault="00A60A34" w:rsidP="009A082C">
                    <w:pPr>
                      <w:pStyle w:val="NormalWeb"/>
                      <w:jc w:val="center"/>
                    </w:pPr>
                    <w:r>
                      <w:rPr>
                        <w:rFonts w:ascii="Calibri" w:hAnsi="Calibri"/>
                        <w:color w:val="C0C0C0"/>
                        <w:sz w:val="2"/>
                        <w:szCs w:val="2"/>
                      </w:rPr>
                      <w:t>IALA WORKING PAPER</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678B" w14:textId="77777777" w:rsidR="00A60A34" w:rsidRPr="00667792" w:rsidRDefault="00A60A34" w:rsidP="00667792">
    <w:pPr>
      <w:pStyle w:val="Header"/>
    </w:pPr>
    <w:r>
      <w:rPr>
        <w:noProof/>
        <w:lang w:val="nb-NO" w:eastAsia="nb-NO"/>
      </w:rPr>
      <w:drawing>
        <wp:anchor distT="0" distB="0" distL="114300" distR="114300" simplePos="0" relativeHeight="251680768" behindDoc="1" locked="0" layoutInCell="1" allowOverlap="1" wp14:anchorId="2A411D12" wp14:editId="1F05098B">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6DE9B" w14:textId="77777777" w:rsidR="00A60A34" w:rsidRDefault="00A60A34">
    <w:pPr>
      <w:pStyle w:val="Header"/>
    </w:pPr>
    <w:r>
      <w:rPr>
        <w:noProof/>
        <w:lang w:val="nb-NO" w:eastAsia="nb-NO"/>
      </w:rPr>
      <mc:AlternateContent>
        <mc:Choice Requires="wps">
          <w:drawing>
            <wp:anchor distT="0" distB="0" distL="114300" distR="114300" simplePos="0" relativeHeight="251748352" behindDoc="1" locked="0" layoutInCell="0" allowOverlap="1" wp14:anchorId="1F4BD059" wp14:editId="3A84984F">
              <wp:simplePos x="0" y="0"/>
              <wp:positionH relativeFrom="margin">
                <wp:align>center</wp:align>
              </wp:positionH>
              <wp:positionV relativeFrom="margin">
                <wp:align>center</wp:align>
              </wp:positionV>
              <wp:extent cx="8375015" cy="761365"/>
              <wp:effectExtent l="0" t="2695575" r="0" b="26485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057FBF" w14:textId="77777777" w:rsidR="00A60A34" w:rsidRDefault="00A60A34" w:rsidP="009A082C">
                          <w:pPr>
                            <w:pStyle w:val="NormalWeb"/>
                            <w:jc w:val="center"/>
                          </w:pPr>
                          <w:r>
                            <w:rPr>
                              <w:rFonts w:ascii="Calibri" w:hAnsi="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AB284A" id="_x0000_t202" coordsize="21600,21600" o:spt="202" path="m,l,21600r21600,l21600,xe">
              <v:stroke joinstyle="miter"/>
              <v:path gradientshapeok="t" o:connecttype="rect"/>
            </v:shapetype>
            <v:shape id="Text Box 8" o:spid="_x0000_s1028" type="#_x0000_t202" style="position:absolute;margin-left:0;margin-top:0;width:659.45pt;height:59.95pt;rotation:-45;z-index:-2515681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" o:allowincell="f" filled="f" stroked="f">
              <v:stroke joinstyle="round"/>
              <o:lock v:ext="edit" shapetype="t"/>
              <v:textbox style="mso-fit-shape-to-text:t">
                <w:txbxContent>
                  <w:p w:rsidR="00A60A34" w:rsidRDefault="00A60A34" w:rsidP="009A082C">
                    <w:pPr>
                      <w:pStyle w:val="NormalWeb"/>
                      <w:jc w:val="center"/>
                    </w:pPr>
                    <w:r>
                      <w:rPr>
                        <w:rFonts w:ascii="Calibri" w:hAnsi="Calibri"/>
                        <w:color w:val="C0C0C0"/>
                        <w:sz w:val="2"/>
                        <w:szCs w:val="2"/>
                      </w:rPr>
                      <w:t>IALA WORKING PAPER</w:t>
                    </w:r>
                  </w:p>
                </w:txbxContent>
              </v:textbox>
              <w10:wrap anchorx="margin" anchory="margin"/>
            </v:shape>
          </w:pict>
        </mc:Fallback>
      </mc:AlternateContent>
    </w:r>
    <w:r>
      <w:rPr>
        <w:noProof/>
        <w:lang w:val="nb-NO" w:eastAsia="nb-NO"/>
      </w:rPr>
      <mc:AlternateContent>
        <mc:Choice Requires="wps">
          <w:drawing>
            <wp:anchor distT="0" distB="0" distL="114300" distR="114300" simplePos="0" relativeHeight="251719680" behindDoc="1" locked="0" layoutInCell="0" allowOverlap="1" wp14:anchorId="0BD3EE76" wp14:editId="5C6FDD96">
              <wp:simplePos x="0" y="0"/>
              <wp:positionH relativeFrom="margin">
                <wp:align>center</wp:align>
              </wp:positionH>
              <wp:positionV relativeFrom="margin">
                <wp:align>center</wp:align>
              </wp:positionV>
              <wp:extent cx="7676515" cy="697865"/>
              <wp:effectExtent l="0" t="2466975" r="0" b="24263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87FFD14" w14:textId="77777777" w:rsidR="00A60A34" w:rsidRDefault="00A60A34" w:rsidP="009A082C">
                          <w:pPr>
                            <w:pStyle w:val="NormalWeb"/>
                            <w:jc w:val="center"/>
                          </w:pPr>
                          <w:r>
                            <w:rPr>
                              <w:rFonts w:ascii="Calibri" w:hAnsi="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4A9C8D4" id="Text Box 7" o:spid="_x0000_s1029" type="#_x0000_t202" style="position:absolute;margin-left:0;margin-top:0;width:604.45pt;height:54.9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BTX3d/jAIAAAM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rsidR="00A60A34" w:rsidRDefault="00A60A34" w:rsidP="009A082C">
                    <w:pPr>
                      <w:pStyle w:val="NormalWeb"/>
                      <w:jc w:val="center"/>
                    </w:pPr>
                    <w:r>
                      <w:rPr>
                        <w:rFonts w:ascii="Calibri" w:hAnsi="Calibri"/>
                        <w:color w:val="C0C0C0"/>
                        <w:sz w:val="2"/>
                        <w:szCs w:val="2"/>
                      </w:rPr>
                      <w:t>IALA WORKING PAPER</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56C6C34"/>
    <w:lvl w:ilvl="0">
      <w:start w:val="1"/>
      <w:numFmt w:val="decimal"/>
      <w:pStyle w:val="ListNumber"/>
      <w:lvlText w:val="%1."/>
      <w:lvlJc w:val="left"/>
      <w:pPr>
        <w:tabs>
          <w:tab w:val="num" w:pos="360"/>
        </w:tabs>
        <w:ind w:left="360" w:hanging="360"/>
      </w:pPr>
    </w:lvl>
  </w:abstractNum>
  <w:abstractNum w:abstractNumId="1"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E141F"/>
    <w:multiLevelType w:val="hybridMultilevel"/>
    <w:tmpl w:val="569CFDD0"/>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4"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6102258"/>
    <w:multiLevelType w:val="multilevel"/>
    <w:tmpl w:val="28C0C492"/>
    <w:lvl w:ilvl="0">
      <w:start w:val="1"/>
      <w:numFmt w:val="decimal"/>
      <w:pStyle w:val="Tablecaption"/>
      <w:lvlText w:val="Table %1"/>
      <w:lvlJc w:val="left"/>
      <w:pPr>
        <w:ind w:left="1134" w:hanging="1134"/>
      </w:pPr>
      <w:rPr>
        <w:rFonts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A1740F"/>
    <w:multiLevelType w:val="multilevel"/>
    <w:tmpl w:val="822AF4C8"/>
    <w:lvl w:ilvl="0">
      <w:start w:val="1"/>
      <w:numFmt w:val="decimal"/>
      <w:pStyle w:val="AppendixtitleHead1"/>
      <w:lvlText w:val="APPENDIX %1"/>
      <w:lvlJc w:val="left"/>
      <w:pPr>
        <w:ind w:left="1701" w:hanging="1701"/>
      </w:pPr>
      <w:rPr>
        <w:rFonts w:asciiTheme="minorHAnsi" w:hAnsiTheme="minorHAnsi" w:hint="default"/>
        <w:b/>
        <w:bCs/>
        <w:i w:val="0"/>
        <w:iCs w:val="0"/>
        <w:caps/>
        <w:strike w:val="0"/>
        <w:dstrike w:val="0"/>
        <w:vanish w:val="0"/>
        <w:color w:val="00558C"/>
        <w:spacing w:val="0"/>
        <w:kern w:val="0"/>
        <w:position w:val="0"/>
        <w:sz w:val="28"/>
        <w:szCs w:val="28"/>
        <w:u w:val="non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033BC3"/>
    <w:multiLevelType w:val="hybridMultilevel"/>
    <w:tmpl w:val="EAF2D2F6"/>
    <w:lvl w:ilvl="0" w:tplc="D786B3B0">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4C0CF9"/>
    <w:multiLevelType w:val="hybridMultilevel"/>
    <w:tmpl w:val="D712746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34245C5"/>
    <w:multiLevelType w:val="multilevel"/>
    <w:tmpl w:val="D460EB90"/>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1600D1"/>
    <w:multiLevelType w:val="hybridMultilevel"/>
    <w:tmpl w:val="1F2E85A4"/>
    <w:lvl w:ilvl="0" w:tplc="A22AAFA4">
      <w:start w:val="1"/>
      <w:numFmt w:val="decimal"/>
      <w:pStyle w:val="IALAListNumber"/>
      <w:lvlText w:val="%1."/>
      <w:lvlJc w:val="left"/>
      <w:pPr>
        <w:tabs>
          <w:tab w:val="num" w:pos="720"/>
        </w:tabs>
        <w:ind w:left="720" w:hanging="360"/>
      </w:pPr>
      <w:rPr>
        <w:rFonts w:cs="Times New Roman"/>
      </w:rPr>
    </w:lvl>
    <w:lvl w:ilvl="1" w:tplc="A6663046">
      <w:start w:val="1"/>
      <w:numFmt w:val="lowerLetter"/>
      <w:lvlText w:val="%2."/>
      <w:lvlJc w:val="left"/>
      <w:pPr>
        <w:tabs>
          <w:tab w:val="num" w:pos="1440"/>
        </w:tabs>
        <w:ind w:left="1440" w:hanging="360"/>
      </w:pPr>
      <w:rPr>
        <w:rFonts w:cs="Times New Roman"/>
      </w:rPr>
    </w:lvl>
    <w:lvl w:ilvl="2" w:tplc="418E364C" w:tentative="1">
      <w:start w:val="1"/>
      <w:numFmt w:val="lowerRoman"/>
      <w:lvlText w:val="%3."/>
      <w:lvlJc w:val="right"/>
      <w:pPr>
        <w:tabs>
          <w:tab w:val="num" w:pos="2160"/>
        </w:tabs>
        <w:ind w:left="2160" w:hanging="180"/>
      </w:pPr>
      <w:rPr>
        <w:rFonts w:cs="Times New Roman"/>
      </w:rPr>
    </w:lvl>
    <w:lvl w:ilvl="3" w:tplc="4A421B02" w:tentative="1">
      <w:start w:val="1"/>
      <w:numFmt w:val="decimal"/>
      <w:lvlText w:val="%4."/>
      <w:lvlJc w:val="left"/>
      <w:pPr>
        <w:tabs>
          <w:tab w:val="num" w:pos="2880"/>
        </w:tabs>
        <w:ind w:left="2880" w:hanging="360"/>
      </w:pPr>
      <w:rPr>
        <w:rFonts w:cs="Times New Roman"/>
      </w:rPr>
    </w:lvl>
    <w:lvl w:ilvl="4" w:tplc="70D410C4" w:tentative="1">
      <w:start w:val="1"/>
      <w:numFmt w:val="lowerLetter"/>
      <w:lvlText w:val="%5."/>
      <w:lvlJc w:val="left"/>
      <w:pPr>
        <w:tabs>
          <w:tab w:val="num" w:pos="3600"/>
        </w:tabs>
        <w:ind w:left="3600" w:hanging="360"/>
      </w:pPr>
      <w:rPr>
        <w:rFonts w:cs="Times New Roman"/>
      </w:rPr>
    </w:lvl>
    <w:lvl w:ilvl="5" w:tplc="7E60853E" w:tentative="1">
      <w:start w:val="1"/>
      <w:numFmt w:val="lowerRoman"/>
      <w:lvlText w:val="%6."/>
      <w:lvlJc w:val="right"/>
      <w:pPr>
        <w:tabs>
          <w:tab w:val="num" w:pos="4320"/>
        </w:tabs>
        <w:ind w:left="4320" w:hanging="180"/>
      </w:pPr>
      <w:rPr>
        <w:rFonts w:cs="Times New Roman"/>
      </w:rPr>
    </w:lvl>
    <w:lvl w:ilvl="6" w:tplc="FA82148E" w:tentative="1">
      <w:start w:val="1"/>
      <w:numFmt w:val="decimal"/>
      <w:lvlText w:val="%7."/>
      <w:lvlJc w:val="left"/>
      <w:pPr>
        <w:tabs>
          <w:tab w:val="num" w:pos="5040"/>
        </w:tabs>
        <w:ind w:left="5040" w:hanging="360"/>
      </w:pPr>
      <w:rPr>
        <w:rFonts w:cs="Times New Roman"/>
      </w:rPr>
    </w:lvl>
    <w:lvl w:ilvl="7" w:tplc="E528BED8" w:tentative="1">
      <w:start w:val="1"/>
      <w:numFmt w:val="lowerLetter"/>
      <w:lvlText w:val="%8."/>
      <w:lvlJc w:val="left"/>
      <w:pPr>
        <w:tabs>
          <w:tab w:val="num" w:pos="5760"/>
        </w:tabs>
        <w:ind w:left="5760" w:hanging="360"/>
      </w:pPr>
      <w:rPr>
        <w:rFonts w:cs="Times New Roman"/>
      </w:rPr>
    </w:lvl>
    <w:lvl w:ilvl="8" w:tplc="145678DC" w:tentative="1">
      <w:start w:val="1"/>
      <w:numFmt w:val="lowerRoman"/>
      <w:lvlText w:val="%9."/>
      <w:lvlJc w:val="right"/>
      <w:pPr>
        <w:tabs>
          <w:tab w:val="num" w:pos="6480"/>
        </w:tabs>
        <w:ind w:left="6480" w:hanging="180"/>
      </w:pPr>
      <w:rPr>
        <w:rFonts w:cs="Times New Roman"/>
      </w:rPr>
    </w:lvl>
  </w:abstractNum>
  <w:abstractNum w:abstractNumId="16"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B32384B"/>
    <w:multiLevelType w:val="hybridMultilevel"/>
    <w:tmpl w:val="BE16E4DC"/>
    <w:lvl w:ilvl="0" w:tplc="B26A1C4A">
      <w:start w:val="1"/>
      <w:numFmt w:val="bullet"/>
      <w:pStyle w:val="IALABullet1"/>
      <w:lvlText w:val=""/>
      <w:lvlJc w:val="left"/>
      <w:pPr>
        <w:tabs>
          <w:tab w:val="num" w:pos="720"/>
        </w:tabs>
        <w:ind w:left="720" w:hanging="360"/>
      </w:pPr>
      <w:rPr>
        <w:rFonts w:ascii="Symbol" w:hAnsi="Symbol" w:hint="default"/>
      </w:rPr>
    </w:lvl>
    <w:lvl w:ilvl="1" w:tplc="C7EA0FB2">
      <w:start w:val="1"/>
      <w:numFmt w:val="bullet"/>
      <w:lvlText w:val="o"/>
      <w:lvlJc w:val="left"/>
      <w:pPr>
        <w:tabs>
          <w:tab w:val="num" w:pos="1440"/>
        </w:tabs>
        <w:ind w:left="1440" w:hanging="360"/>
      </w:pPr>
      <w:rPr>
        <w:rFonts w:ascii="Courier New" w:hAnsi="Courier New" w:hint="default"/>
      </w:rPr>
    </w:lvl>
    <w:lvl w:ilvl="2" w:tplc="63BA66BC" w:tentative="1">
      <w:start w:val="1"/>
      <w:numFmt w:val="bullet"/>
      <w:lvlText w:val=""/>
      <w:lvlJc w:val="left"/>
      <w:pPr>
        <w:tabs>
          <w:tab w:val="num" w:pos="2160"/>
        </w:tabs>
        <w:ind w:left="2160" w:hanging="360"/>
      </w:pPr>
      <w:rPr>
        <w:rFonts w:ascii="Wingdings" w:hAnsi="Wingdings" w:hint="default"/>
      </w:rPr>
    </w:lvl>
    <w:lvl w:ilvl="3" w:tplc="C568CA50" w:tentative="1">
      <w:start w:val="1"/>
      <w:numFmt w:val="bullet"/>
      <w:lvlText w:val=""/>
      <w:lvlJc w:val="left"/>
      <w:pPr>
        <w:tabs>
          <w:tab w:val="num" w:pos="2880"/>
        </w:tabs>
        <w:ind w:left="2880" w:hanging="360"/>
      </w:pPr>
      <w:rPr>
        <w:rFonts w:ascii="Symbol" w:hAnsi="Symbol" w:hint="default"/>
      </w:rPr>
    </w:lvl>
    <w:lvl w:ilvl="4" w:tplc="F2D690E8" w:tentative="1">
      <w:start w:val="1"/>
      <w:numFmt w:val="bullet"/>
      <w:lvlText w:val="o"/>
      <w:lvlJc w:val="left"/>
      <w:pPr>
        <w:tabs>
          <w:tab w:val="num" w:pos="3600"/>
        </w:tabs>
        <w:ind w:left="3600" w:hanging="360"/>
      </w:pPr>
      <w:rPr>
        <w:rFonts w:ascii="Courier New" w:hAnsi="Courier New" w:hint="default"/>
      </w:rPr>
    </w:lvl>
    <w:lvl w:ilvl="5" w:tplc="A3CA0DD8" w:tentative="1">
      <w:start w:val="1"/>
      <w:numFmt w:val="bullet"/>
      <w:lvlText w:val=""/>
      <w:lvlJc w:val="left"/>
      <w:pPr>
        <w:tabs>
          <w:tab w:val="num" w:pos="4320"/>
        </w:tabs>
        <w:ind w:left="4320" w:hanging="360"/>
      </w:pPr>
      <w:rPr>
        <w:rFonts w:ascii="Wingdings" w:hAnsi="Wingdings" w:hint="default"/>
      </w:rPr>
    </w:lvl>
    <w:lvl w:ilvl="6" w:tplc="6212CE62" w:tentative="1">
      <w:start w:val="1"/>
      <w:numFmt w:val="bullet"/>
      <w:lvlText w:val=""/>
      <w:lvlJc w:val="left"/>
      <w:pPr>
        <w:tabs>
          <w:tab w:val="num" w:pos="5040"/>
        </w:tabs>
        <w:ind w:left="5040" w:hanging="360"/>
      </w:pPr>
      <w:rPr>
        <w:rFonts w:ascii="Symbol" w:hAnsi="Symbol" w:hint="default"/>
      </w:rPr>
    </w:lvl>
    <w:lvl w:ilvl="7" w:tplc="3A122A3E" w:tentative="1">
      <w:start w:val="1"/>
      <w:numFmt w:val="bullet"/>
      <w:lvlText w:val="o"/>
      <w:lvlJc w:val="left"/>
      <w:pPr>
        <w:tabs>
          <w:tab w:val="num" w:pos="5760"/>
        </w:tabs>
        <w:ind w:left="5760" w:hanging="360"/>
      </w:pPr>
      <w:rPr>
        <w:rFonts w:ascii="Courier New" w:hAnsi="Courier New" w:hint="default"/>
      </w:rPr>
    </w:lvl>
    <w:lvl w:ilvl="8" w:tplc="148A475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041789"/>
    <w:multiLevelType w:val="multilevel"/>
    <w:tmpl w:val="099E2D1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8D554E7"/>
    <w:multiLevelType w:val="hybridMultilevel"/>
    <w:tmpl w:val="31A8514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F97DEE"/>
    <w:multiLevelType w:val="multilevel"/>
    <w:tmpl w:val="957E8056"/>
    <w:lvl w:ilvl="0">
      <w:start w:val="1"/>
      <w:numFmt w:val="decimal"/>
      <w:pStyle w:val="AppendixHead2"/>
      <w:lvlText w:val="%1."/>
      <w:lvlJc w:val="left"/>
      <w:pPr>
        <w:ind w:left="709" w:hanging="709"/>
      </w:pPr>
      <w:rPr>
        <w:rFonts w:hint="default"/>
        <w:caps/>
        <w:color w:val="00558C"/>
      </w:rPr>
    </w:lvl>
    <w:lvl w:ilvl="1">
      <w:start w:val="1"/>
      <w:numFmt w:val="decimal"/>
      <w:pStyle w:val="AppendixHead3"/>
      <w:lvlText w:val="%1.%2."/>
      <w:lvlJc w:val="left"/>
      <w:pPr>
        <w:ind w:left="851" w:hanging="851"/>
      </w:pPr>
      <w:rPr>
        <w:rFonts w:asciiTheme="minorHAnsi" w:hAnsiTheme="minorHAnsi" w:hint="default"/>
        <w:b/>
        <w:i w:val="0"/>
        <w:color w:val="00558C"/>
        <w:sz w:val="22"/>
      </w:rPr>
    </w:lvl>
    <w:lvl w:ilvl="2">
      <w:start w:val="1"/>
      <w:numFmt w:val="decimal"/>
      <w:pStyle w:val="AppendixHead4"/>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15:restartNumberingAfterBreak="0">
    <w:nsid w:val="60266FC6"/>
    <w:multiLevelType w:val="multilevel"/>
    <w:tmpl w:val="B39AAFD4"/>
    <w:lvl w:ilvl="0">
      <w:start w:val="1"/>
      <w:numFmt w:val="upperLetter"/>
      <w:pStyle w:val="ANNEXtitle"/>
      <w:suff w:val="space"/>
      <w:lvlText w:val="Annex %1"/>
      <w:lvlJc w:val="left"/>
      <w:rPr>
        <w:rFonts w:cs="Times New Roman"/>
      </w:rPr>
    </w:lvl>
    <w:lvl w:ilvl="1">
      <w:start w:val="1"/>
      <w:numFmt w:val="decimal"/>
      <w:pStyle w:val="ANNEX-heading1"/>
      <w:lvlText w:val="%1.%2"/>
      <w:lvlJc w:val="left"/>
      <w:pPr>
        <w:tabs>
          <w:tab w:val="num" w:pos="680"/>
        </w:tabs>
        <w:ind w:left="680" w:hanging="680"/>
      </w:pPr>
      <w:rPr>
        <w:rFonts w:cs="Times New Roman"/>
      </w:rPr>
    </w:lvl>
    <w:lvl w:ilvl="2">
      <w:start w:val="1"/>
      <w:numFmt w:val="decimal"/>
      <w:pStyle w:val="ANNEX-heading2"/>
      <w:lvlText w:val="%1.%2.%3"/>
      <w:lvlJc w:val="left"/>
      <w:pPr>
        <w:tabs>
          <w:tab w:val="num" w:pos="907"/>
        </w:tabs>
        <w:ind w:left="907" w:hanging="907"/>
      </w:pPr>
      <w:rPr>
        <w:rFonts w:cs="Times New Roman"/>
      </w:rPr>
    </w:lvl>
    <w:lvl w:ilvl="3">
      <w:start w:val="1"/>
      <w:numFmt w:val="decimal"/>
      <w:pStyle w:val="ANNEX-heading3"/>
      <w:lvlText w:val="%1.%2.%3.%4"/>
      <w:lvlJc w:val="left"/>
      <w:pPr>
        <w:tabs>
          <w:tab w:val="num" w:pos="1134"/>
        </w:tabs>
        <w:ind w:left="1134" w:hanging="1134"/>
      </w:pPr>
      <w:rPr>
        <w:rFonts w:cs="Times New Roman"/>
      </w:rPr>
    </w:lvl>
    <w:lvl w:ilvl="4">
      <w:start w:val="1"/>
      <w:numFmt w:val="decimal"/>
      <w:pStyle w:val="ANNEX-heading4"/>
      <w:lvlText w:val="%1.%2.%3.%4.%5"/>
      <w:lvlJc w:val="left"/>
      <w:pPr>
        <w:tabs>
          <w:tab w:val="num" w:pos="1361"/>
        </w:tabs>
        <w:ind w:left="1361" w:hanging="1361"/>
      </w:pPr>
      <w:rPr>
        <w:rFonts w:cs="Times New Roman"/>
      </w:rPr>
    </w:lvl>
    <w:lvl w:ilvl="5">
      <w:start w:val="1"/>
      <w:numFmt w:val="decimal"/>
      <w:pStyle w:val="ANNEX-heading5"/>
      <w:lvlText w:val="%1.%2.%3.%4.%5.%6"/>
      <w:lvlJc w:val="left"/>
      <w:pPr>
        <w:tabs>
          <w:tab w:val="num" w:pos="1588"/>
        </w:tabs>
        <w:ind w:left="1588" w:hanging="1588"/>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0" w15:restartNumberingAfterBreak="0">
    <w:nsid w:val="67AB4D84"/>
    <w:multiLevelType w:val="multilevel"/>
    <w:tmpl w:val="6CEC225A"/>
    <w:lvl w:ilvl="0">
      <w:start w:val="1"/>
      <w:numFmt w:val="decimal"/>
      <w:pStyle w:val="Heading1"/>
      <w:lvlText w:val="%1"/>
      <w:lvlJc w:val="left"/>
      <w:pPr>
        <w:tabs>
          <w:tab w:val="num" w:pos="0"/>
        </w:tabs>
        <w:ind w:left="709" w:hanging="709"/>
      </w:pPr>
      <w:rPr>
        <w:rFonts w:asciiTheme="minorHAnsi" w:hAnsiTheme="minorHAnsi" w:hint="default"/>
        <w:b/>
        <w:i w:val="0"/>
        <w:caps/>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558C"/>
        <w:sz w:val="24"/>
      </w:rPr>
    </w:lvl>
    <w:lvl w:ilvl="3">
      <w:start w:val="1"/>
      <w:numFmt w:val="decimal"/>
      <w:pStyle w:val="Heading4"/>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C9C62AB"/>
    <w:multiLevelType w:val="multilevel"/>
    <w:tmpl w:val="7C10073C"/>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3"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532E73"/>
    <w:multiLevelType w:val="hybridMultilevel"/>
    <w:tmpl w:val="54B87E50"/>
    <w:lvl w:ilvl="0" w:tplc="3508D63E">
      <w:start w:val="1"/>
      <w:numFmt w:val="bullet"/>
      <w:pStyle w:val="ListBullet2"/>
      <w:lvlText w:val="o"/>
      <w:lvlJc w:val="left"/>
      <w:pPr>
        <w:tabs>
          <w:tab w:val="num" w:pos="643"/>
        </w:tabs>
        <w:ind w:left="643" w:hanging="360"/>
      </w:pPr>
      <w:rPr>
        <w:rFonts w:ascii="Courier New" w:hAnsi="Courier New"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num w:numId="1">
    <w:abstractNumId w:val="5"/>
  </w:num>
  <w:num w:numId="2">
    <w:abstractNumId w:val="16"/>
  </w:num>
  <w:num w:numId="3">
    <w:abstractNumId w:val="22"/>
  </w:num>
  <w:num w:numId="4">
    <w:abstractNumId w:val="17"/>
  </w:num>
  <w:num w:numId="5">
    <w:abstractNumId w:val="2"/>
  </w:num>
  <w:num w:numId="6">
    <w:abstractNumId w:val="19"/>
  </w:num>
  <w:num w:numId="7">
    <w:abstractNumId w:val="7"/>
  </w:num>
  <w:num w:numId="8">
    <w:abstractNumId w:val="26"/>
  </w:num>
  <w:num w:numId="9">
    <w:abstractNumId w:val="13"/>
  </w:num>
  <w:num w:numId="10">
    <w:abstractNumId w:val="8"/>
  </w:num>
  <w:num w:numId="11">
    <w:abstractNumId w:val="24"/>
  </w:num>
  <w:num w:numId="12">
    <w:abstractNumId w:val="36"/>
  </w:num>
  <w:num w:numId="13">
    <w:abstractNumId w:val="1"/>
  </w:num>
  <w:num w:numId="14">
    <w:abstractNumId w:val="33"/>
  </w:num>
  <w:num w:numId="15">
    <w:abstractNumId w:val="37"/>
  </w:num>
  <w:num w:numId="16">
    <w:abstractNumId w:val="20"/>
  </w:num>
  <w:num w:numId="17">
    <w:abstractNumId w:val="12"/>
  </w:num>
  <w:num w:numId="18">
    <w:abstractNumId w:val="30"/>
  </w:num>
  <w:num w:numId="19">
    <w:abstractNumId w:val="4"/>
  </w:num>
  <w:num w:numId="20">
    <w:abstractNumId w:val="34"/>
  </w:num>
  <w:num w:numId="21">
    <w:abstractNumId w:val="11"/>
  </w:num>
  <w:num w:numId="22">
    <w:abstractNumId w:val="32"/>
  </w:num>
  <w:num w:numId="23">
    <w:abstractNumId w:val="10"/>
  </w:num>
  <w:num w:numId="24">
    <w:abstractNumId w:val="25"/>
  </w:num>
  <w:num w:numId="25">
    <w:abstractNumId w:val="6"/>
  </w:num>
  <w:num w:numId="26">
    <w:abstractNumId w:val="14"/>
  </w:num>
  <w:num w:numId="27">
    <w:abstractNumId w:val="0"/>
  </w:num>
  <w:num w:numId="28">
    <w:abstractNumId w:val="35"/>
  </w:num>
  <w:num w:numId="29">
    <w:abstractNumId w:val="18"/>
  </w:num>
  <w:num w:numId="30">
    <w:abstractNumId w:val="15"/>
  </w:num>
  <w:num w:numId="31">
    <w:abstractNumId w:val="38"/>
  </w:num>
  <w:num w:numId="32">
    <w:abstractNumId w:val="28"/>
  </w:num>
  <w:num w:numId="33">
    <w:abstractNumId w:val="23"/>
  </w:num>
  <w:num w:numId="34">
    <w:abstractNumId w:val="31"/>
  </w:num>
  <w:num w:numId="35">
    <w:abstractNumId w:val="29"/>
  </w:num>
  <w:num w:numId="36">
    <w:abstractNumId w:val="21"/>
  </w:num>
  <w:num w:numId="37">
    <w:abstractNumId w:val="27"/>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7"/>
  </w:num>
  <w:num w:numId="49">
    <w:abstractNumId w:val="26"/>
  </w:num>
  <w:num w:numId="50">
    <w:abstractNumId w:val="26"/>
  </w:num>
  <w:num w:numId="51">
    <w:abstractNumId w:val="26"/>
  </w:num>
  <w:num w:numId="52">
    <w:abstractNumId w:val="26"/>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 w:numId="55">
    <w:abstractNumId w:val="26"/>
  </w:num>
  <w:num w:numId="56">
    <w:abstractNumId w:val="26"/>
  </w:num>
  <w:num w:numId="57">
    <w:abstractNumId w:val="26"/>
  </w:num>
  <w:num w:numId="58">
    <w:abstractNumId w:val="26"/>
  </w:num>
  <w:num w:numId="59">
    <w:abstractNumId w:val="26"/>
  </w:num>
  <w:num w:numId="60">
    <w:abstractNumId w:val="26"/>
  </w:num>
  <w:num w:numId="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6"/>
  </w:num>
  <w:num w:numId="63">
    <w:abstractNumId w:val="26"/>
  </w:num>
  <w:num w:numId="64">
    <w:abstractNumId w:val="26"/>
  </w:num>
  <w:num w:numId="65">
    <w:abstractNumId w:val="26"/>
  </w:num>
  <w:num w:numId="66">
    <w:abstractNumId w:val="26"/>
  </w:num>
  <w:num w:numId="67">
    <w:abstractNumId w:val="26"/>
  </w:num>
  <w:num w:numId="68">
    <w:abstractNumId w:val="26"/>
  </w:num>
  <w:num w:numId="69">
    <w:abstractNumId w:val="26"/>
  </w:num>
  <w:num w:numId="70">
    <w:abstractNumId w:val="26"/>
  </w:num>
  <w:num w:numId="71">
    <w:abstractNumId w:val="3"/>
  </w:num>
  <w:num w:numId="72">
    <w:abstractNumId w:val="9"/>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7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2E9"/>
    <w:rsid w:val="0000406F"/>
    <w:rsid w:val="00011DD8"/>
    <w:rsid w:val="00016148"/>
    <w:rsid w:val="00017064"/>
    <w:rsid w:val="000174F9"/>
    <w:rsid w:val="00023C4D"/>
    <w:rsid w:val="000258F6"/>
    <w:rsid w:val="000379A7"/>
    <w:rsid w:val="00040954"/>
    <w:rsid w:val="00040EB8"/>
    <w:rsid w:val="00045A1B"/>
    <w:rsid w:val="00047206"/>
    <w:rsid w:val="0005058A"/>
    <w:rsid w:val="000548D5"/>
    <w:rsid w:val="00054FAE"/>
    <w:rsid w:val="00055311"/>
    <w:rsid w:val="00057B6D"/>
    <w:rsid w:val="00060C0C"/>
    <w:rsid w:val="00061A7B"/>
    <w:rsid w:val="00073775"/>
    <w:rsid w:val="00084FE9"/>
    <w:rsid w:val="000859C4"/>
    <w:rsid w:val="000904ED"/>
    <w:rsid w:val="0009304C"/>
    <w:rsid w:val="00094508"/>
    <w:rsid w:val="00096642"/>
    <w:rsid w:val="00097C65"/>
    <w:rsid w:val="000A12E9"/>
    <w:rsid w:val="000A27A8"/>
    <w:rsid w:val="000A2B02"/>
    <w:rsid w:val="000B26B9"/>
    <w:rsid w:val="000C0CEB"/>
    <w:rsid w:val="000C3CA3"/>
    <w:rsid w:val="000C711B"/>
    <w:rsid w:val="000D2078"/>
    <w:rsid w:val="000E3123"/>
    <w:rsid w:val="000E3954"/>
    <w:rsid w:val="000E3E52"/>
    <w:rsid w:val="000E46EA"/>
    <w:rsid w:val="000E7C33"/>
    <w:rsid w:val="000F0F9F"/>
    <w:rsid w:val="000F3F43"/>
    <w:rsid w:val="000F42D3"/>
    <w:rsid w:val="00102F6C"/>
    <w:rsid w:val="00111E0A"/>
    <w:rsid w:val="00113D5B"/>
    <w:rsid w:val="00113F8F"/>
    <w:rsid w:val="0011782B"/>
    <w:rsid w:val="0012072E"/>
    <w:rsid w:val="00122F59"/>
    <w:rsid w:val="001233EA"/>
    <w:rsid w:val="00125A06"/>
    <w:rsid w:val="001349DB"/>
    <w:rsid w:val="00136E58"/>
    <w:rsid w:val="00140600"/>
    <w:rsid w:val="00143AC2"/>
    <w:rsid w:val="0014611C"/>
    <w:rsid w:val="001471A2"/>
    <w:rsid w:val="00154C29"/>
    <w:rsid w:val="00161325"/>
    <w:rsid w:val="0016313D"/>
    <w:rsid w:val="00166C2E"/>
    <w:rsid w:val="00173D3A"/>
    <w:rsid w:val="001875B1"/>
    <w:rsid w:val="001B2DD3"/>
    <w:rsid w:val="001B44DC"/>
    <w:rsid w:val="001B4AEF"/>
    <w:rsid w:val="001B4DE6"/>
    <w:rsid w:val="001B7940"/>
    <w:rsid w:val="001C16E6"/>
    <w:rsid w:val="001D0D7E"/>
    <w:rsid w:val="001D4A3E"/>
    <w:rsid w:val="001E416D"/>
    <w:rsid w:val="001E4561"/>
    <w:rsid w:val="001F4FBB"/>
    <w:rsid w:val="00201337"/>
    <w:rsid w:val="002022EA"/>
    <w:rsid w:val="00205B17"/>
    <w:rsid w:val="00205D9B"/>
    <w:rsid w:val="002156C2"/>
    <w:rsid w:val="002162EC"/>
    <w:rsid w:val="002204DA"/>
    <w:rsid w:val="00220DBB"/>
    <w:rsid w:val="0022371A"/>
    <w:rsid w:val="00224E86"/>
    <w:rsid w:val="002268AA"/>
    <w:rsid w:val="002425DE"/>
    <w:rsid w:val="002520AD"/>
    <w:rsid w:val="002547CB"/>
    <w:rsid w:val="00257DF8"/>
    <w:rsid w:val="00257E4A"/>
    <w:rsid w:val="0027175D"/>
    <w:rsid w:val="0027507B"/>
    <w:rsid w:val="00280A3F"/>
    <w:rsid w:val="002858A7"/>
    <w:rsid w:val="00290582"/>
    <w:rsid w:val="002917F2"/>
    <w:rsid w:val="002A1966"/>
    <w:rsid w:val="002A6845"/>
    <w:rsid w:val="002C044E"/>
    <w:rsid w:val="002D1602"/>
    <w:rsid w:val="002D541B"/>
    <w:rsid w:val="002D5AF0"/>
    <w:rsid w:val="002E13B6"/>
    <w:rsid w:val="002E4993"/>
    <w:rsid w:val="002E5BAC"/>
    <w:rsid w:val="002E6036"/>
    <w:rsid w:val="002E7635"/>
    <w:rsid w:val="002F265A"/>
    <w:rsid w:val="002F40FA"/>
    <w:rsid w:val="002F7520"/>
    <w:rsid w:val="00302F56"/>
    <w:rsid w:val="00305B8B"/>
    <w:rsid w:val="00305EFE"/>
    <w:rsid w:val="00310F95"/>
    <w:rsid w:val="00312966"/>
    <w:rsid w:val="00313D85"/>
    <w:rsid w:val="00315CE3"/>
    <w:rsid w:val="00316598"/>
    <w:rsid w:val="003168D5"/>
    <w:rsid w:val="00320A41"/>
    <w:rsid w:val="00321E4B"/>
    <w:rsid w:val="003251FE"/>
    <w:rsid w:val="003255DF"/>
    <w:rsid w:val="003274DB"/>
    <w:rsid w:val="00327FBF"/>
    <w:rsid w:val="00336410"/>
    <w:rsid w:val="00350B71"/>
    <w:rsid w:val="00355D9A"/>
    <w:rsid w:val="003569B3"/>
    <w:rsid w:val="0036382D"/>
    <w:rsid w:val="00365274"/>
    <w:rsid w:val="00370EB7"/>
    <w:rsid w:val="00371ECC"/>
    <w:rsid w:val="00372189"/>
    <w:rsid w:val="00373F6C"/>
    <w:rsid w:val="00380350"/>
    <w:rsid w:val="00380B4E"/>
    <w:rsid w:val="003816E4"/>
    <w:rsid w:val="00386432"/>
    <w:rsid w:val="00392A6F"/>
    <w:rsid w:val="003A0451"/>
    <w:rsid w:val="003A12CD"/>
    <w:rsid w:val="003A3833"/>
    <w:rsid w:val="003A7759"/>
    <w:rsid w:val="003B000B"/>
    <w:rsid w:val="003B03EA"/>
    <w:rsid w:val="003B0E79"/>
    <w:rsid w:val="003B4B27"/>
    <w:rsid w:val="003B5C7C"/>
    <w:rsid w:val="003C72CD"/>
    <w:rsid w:val="003C7C34"/>
    <w:rsid w:val="003D0542"/>
    <w:rsid w:val="003D0F37"/>
    <w:rsid w:val="003D1CD2"/>
    <w:rsid w:val="003D49C0"/>
    <w:rsid w:val="003D5150"/>
    <w:rsid w:val="003E1C34"/>
    <w:rsid w:val="003E5FD2"/>
    <w:rsid w:val="003F133A"/>
    <w:rsid w:val="003F1C3A"/>
    <w:rsid w:val="004012AA"/>
    <w:rsid w:val="00401703"/>
    <w:rsid w:val="0040376B"/>
    <w:rsid w:val="00405755"/>
    <w:rsid w:val="00406277"/>
    <w:rsid w:val="00406331"/>
    <w:rsid w:val="00416165"/>
    <w:rsid w:val="00424475"/>
    <w:rsid w:val="00434484"/>
    <w:rsid w:val="00441393"/>
    <w:rsid w:val="0044432C"/>
    <w:rsid w:val="0044753A"/>
    <w:rsid w:val="00447CF0"/>
    <w:rsid w:val="00447EFA"/>
    <w:rsid w:val="00456EE9"/>
    <w:rsid w:val="00456F10"/>
    <w:rsid w:val="00460FA0"/>
    <w:rsid w:val="00463812"/>
    <w:rsid w:val="004648CC"/>
    <w:rsid w:val="00470488"/>
    <w:rsid w:val="00471C48"/>
    <w:rsid w:val="004733D6"/>
    <w:rsid w:val="00475F23"/>
    <w:rsid w:val="00492A8D"/>
    <w:rsid w:val="004A1D88"/>
    <w:rsid w:val="004B518C"/>
    <w:rsid w:val="004C3279"/>
    <w:rsid w:val="004D24EC"/>
    <w:rsid w:val="004E1D57"/>
    <w:rsid w:val="004E2F16"/>
    <w:rsid w:val="004E4D98"/>
    <w:rsid w:val="004E709D"/>
    <w:rsid w:val="00503044"/>
    <w:rsid w:val="00510440"/>
    <w:rsid w:val="00510795"/>
    <w:rsid w:val="00513345"/>
    <w:rsid w:val="00523040"/>
    <w:rsid w:val="00526234"/>
    <w:rsid w:val="005279DD"/>
    <w:rsid w:val="00530A84"/>
    <w:rsid w:val="00533B78"/>
    <w:rsid w:val="005378B8"/>
    <w:rsid w:val="00545234"/>
    <w:rsid w:val="00551FB6"/>
    <w:rsid w:val="00553E15"/>
    <w:rsid w:val="00557434"/>
    <w:rsid w:val="005629E8"/>
    <w:rsid w:val="00564664"/>
    <w:rsid w:val="005705AD"/>
    <w:rsid w:val="00574F0F"/>
    <w:rsid w:val="00575520"/>
    <w:rsid w:val="0059159F"/>
    <w:rsid w:val="0059533A"/>
    <w:rsid w:val="00595415"/>
    <w:rsid w:val="00597652"/>
    <w:rsid w:val="005A080B"/>
    <w:rsid w:val="005A19E9"/>
    <w:rsid w:val="005A5370"/>
    <w:rsid w:val="005A5EAA"/>
    <w:rsid w:val="005A747C"/>
    <w:rsid w:val="005B12A5"/>
    <w:rsid w:val="005C161A"/>
    <w:rsid w:val="005C1BCB"/>
    <w:rsid w:val="005C2312"/>
    <w:rsid w:val="005C4735"/>
    <w:rsid w:val="005C5C63"/>
    <w:rsid w:val="005C67E5"/>
    <w:rsid w:val="005D0631"/>
    <w:rsid w:val="005D304B"/>
    <w:rsid w:val="005E3989"/>
    <w:rsid w:val="005E3E70"/>
    <w:rsid w:val="005E4659"/>
    <w:rsid w:val="005F104A"/>
    <w:rsid w:val="005F1386"/>
    <w:rsid w:val="005F17C2"/>
    <w:rsid w:val="005F5934"/>
    <w:rsid w:val="0060166E"/>
    <w:rsid w:val="00603DB5"/>
    <w:rsid w:val="00606A42"/>
    <w:rsid w:val="00607890"/>
    <w:rsid w:val="006127AC"/>
    <w:rsid w:val="00614A30"/>
    <w:rsid w:val="0062740E"/>
    <w:rsid w:val="00634A78"/>
    <w:rsid w:val="00640299"/>
    <w:rsid w:val="00642025"/>
    <w:rsid w:val="00646C5D"/>
    <w:rsid w:val="0065107F"/>
    <w:rsid w:val="00657038"/>
    <w:rsid w:val="00665268"/>
    <w:rsid w:val="00666061"/>
    <w:rsid w:val="00667424"/>
    <w:rsid w:val="00667792"/>
    <w:rsid w:val="00670D30"/>
    <w:rsid w:val="00671677"/>
    <w:rsid w:val="006743ED"/>
    <w:rsid w:val="006750F2"/>
    <w:rsid w:val="00676159"/>
    <w:rsid w:val="00682F47"/>
    <w:rsid w:val="00683CF5"/>
    <w:rsid w:val="0068553C"/>
    <w:rsid w:val="00685F34"/>
    <w:rsid w:val="00691E41"/>
    <w:rsid w:val="00692273"/>
    <w:rsid w:val="006975A8"/>
    <w:rsid w:val="00697972"/>
    <w:rsid w:val="00697AF7"/>
    <w:rsid w:val="006A48A6"/>
    <w:rsid w:val="006B2D4C"/>
    <w:rsid w:val="006B32ED"/>
    <w:rsid w:val="006B5D66"/>
    <w:rsid w:val="006C26D4"/>
    <w:rsid w:val="006C3053"/>
    <w:rsid w:val="006C55D2"/>
    <w:rsid w:val="006D0994"/>
    <w:rsid w:val="006E0E7D"/>
    <w:rsid w:val="006E2635"/>
    <w:rsid w:val="006E58C0"/>
    <w:rsid w:val="006F1C14"/>
    <w:rsid w:val="00705B79"/>
    <w:rsid w:val="00717D7F"/>
    <w:rsid w:val="0072592B"/>
    <w:rsid w:val="0072737A"/>
    <w:rsid w:val="00731DEE"/>
    <w:rsid w:val="007326BF"/>
    <w:rsid w:val="0074389F"/>
    <w:rsid w:val="00755B03"/>
    <w:rsid w:val="00766AD4"/>
    <w:rsid w:val="007715E8"/>
    <w:rsid w:val="007751AD"/>
    <w:rsid w:val="00776004"/>
    <w:rsid w:val="00780855"/>
    <w:rsid w:val="00783FF6"/>
    <w:rsid w:val="0078486B"/>
    <w:rsid w:val="00785A39"/>
    <w:rsid w:val="00787D8A"/>
    <w:rsid w:val="00790277"/>
    <w:rsid w:val="00791EBC"/>
    <w:rsid w:val="00793577"/>
    <w:rsid w:val="00794978"/>
    <w:rsid w:val="007A272C"/>
    <w:rsid w:val="007A3E45"/>
    <w:rsid w:val="007A3F1A"/>
    <w:rsid w:val="007A446A"/>
    <w:rsid w:val="007A72CF"/>
    <w:rsid w:val="007B395C"/>
    <w:rsid w:val="007B6A93"/>
    <w:rsid w:val="007B78DA"/>
    <w:rsid w:val="007D2107"/>
    <w:rsid w:val="007D5895"/>
    <w:rsid w:val="007D77AB"/>
    <w:rsid w:val="007E30DF"/>
    <w:rsid w:val="007E4CC2"/>
    <w:rsid w:val="007E55F2"/>
    <w:rsid w:val="007E594E"/>
    <w:rsid w:val="007F27FD"/>
    <w:rsid w:val="007F7544"/>
    <w:rsid w:val="007F7AD1"/>
    <w:rsid w:val="00800995"/>
    <w:rsid w:val="00811B77"/>
    <w:rsid w:val="00816BB2"/>
    <w:rsid w:val="00822100"/>
    <w:rsid w:val="00822227"/>
    <w:rsid w:val="00824466"/>
    <w:rsid w:val="0083218D"/>
    <w:rsid w:val="008326B2"/>
    <w:rsid w:val="008336A7"/>
    <w:rsid w:val="00840148"/>
    <w:rsid w:val="00846831"/>
    <w:rsid w:val="0084697E"/>
    <w:rsid w:val="00850F97"/>
    <w:rsid w:val="0085242A"/>
    <w:rsid w:val="00856939"/>
    <w:rsid w:val="008608A4"/>
    <w:rsid w:val="00865532"/>
    <w:rsid w:val="008737D3"/>
    <w:rsid w:val="008747E0"/>
    <w:rsid w:val="00874C4B"/>
    <w:rsid w:val="00876841"/>
    <w:rsid w:val="00883A21"/>
    <w:rsid w:val="00886A89"/>
    <w:rsid w:val="00891E29"/>
    <w:rsid w:val="008972C3"/>
    <w:rsid w:val="008A1B4B"/>
    <w:rsid w:val="008A2E70"/>
    <w:rsid w:val="008B0E72"/>
    <w:rsid w:val="008B237E"/>
    <w:rsid w:val="008B4666"/>
    <w:rsid w:val="008C33B5"/>
    <w:rsid w:val="008C67F5"/>
    <w:rsid w:val="008D017F"/>
    <w:rsid w:val="008D1018"/>
    <w:rsid w:val="008D16C2"/>
    <w:rsid w:val="008D2313"/>
    <w:rsid w:val="008D2FC2"/>
    <w:rsid w:val="008D4D9C"/>
    <w:rsid w:val="008E1F69"/>
    <w:rsid w:val="008E59A3"/>
    <w:rsid w:val="008F57D8"/>
    <w:rsid w:val="00902834"/>
    <w:rsid w:val="009069AA"/>
    <w:rsid w:val="00911CE8"/>
    <w:rsid w:val="00914E26"/>
    <w:rsid w:val="0091590F"/>
    <w:rsid w:val="009203E2"/>
    <w:rsid w:val="00920B0A"/>
    <w:rsid w:val="00920E23"/>
    <w:rsid w:val="0092540C"/>
    <w:rsid w:val="00925E0F"/>
    <w:rsid w:val="0092638A"/>
    <w:rsid w:val="00926986"/>
    <w:rsid w:val="00931A57"/>
    <w:rsid w:val="0093344F"/>
    <w:rsid w:val="009414E6"/>
    <w:rsid w:val="00954E9B"/>
    <w:rsid w:val="009575C8"/>
    <w:rsid w:val="00970956"/>
    <w:rsid w:val="00971591"/>
    <w:rsid w:val="00974564"/>
    <w:rsid w:val="00974E99"/>
    <w:rsid w:val="00974F7B"/>
    <w:rsid w:val="009764FA"/>
    <w:rsid w:val="00980192"/>
    <w:rsid w:val="0098773E"/>
    <w:rsid w:val="0099291C"/>
    <w:rsid w:val="00994A35"/>
    <w:rsid w:val="00994D97"/>
    <w:rsid w:val="00995229"/>
    <w:rsid w:val="00995AFC"/>
    <w:rsid w:val="00995B8C"/>
    <w:rsid w:val="009A082C"/>
    <w:rsid w:val="009A0F4C"/>
    <w:rsid w:val="009A7107"/>
    <w:rsid w:val="009B5154"/>
    <w:rsid w:val="009B692C"/>
    <w:rsid w:val="009B785E"/>
    <w:rsid w:val="009C26F8"/>
    <w:rsid w:val="009C3A74"/>
    <w:rsid w:val="009C609E"/>
    <w:rsid w:val="009E16EC"/>
    <w:rsid w:val="009E3F6E"/>
    <w:rsid w:val="009E4A4D"/>
    <w:rsid w:val="009E6688"/>
    <w:rsid w:val="009F081F"/>
    <w:rsid w:val="009F652E"/>
    <w:rsid w:val="00A0234C"/>
    <w:rsid w:val="00A02E7D"/>
    <w:rsid w:val="00A03CFD"/>
    <w:rsid w:val="00A04F81"/>
    <w:rsid w:val="00A13E56"/>
    <w:rsid w:val="00A173C9"/>
    <w:rsid w:val="00A2430D"/>
    <w:rsid w:val="00A24838"/>
    <w:rsid w:val="00A24BCC"/>
    <w:rsid w:val="00A30F00"/>
    <w:rsid w:val="00A31F08"/>
    <w:rsid w:val="00A326AC"/>
    <w:rsid w:val="00A337ED"/>
    <w:rsid w:val="00A4308C"/>
    <w:rsid w:val="00A5075B"/>
    <w:rsid w:val="00A533C1"/>
    <w:rsid w:val="00A549B3"/>
    <w:rsid w:val="00A60A34"/>
    <w:rsid w:val="00A617C5"/>
    <w:rsid w:val="00A67CD7"/>
    <w:rsid w:val="00A70F46"/>
    <w:rsid w:val="00A72ED7"/>
    <w:rsid w:val="00A90D86"/>
    <w:rsid w:val="00A964AF"/>
    <w:rsid w:val="00A976C0"/>
    <w:rsid w:val="00A97C44"/>
    <w:rsid w:val="00AA3E01"/>
    <w:rsid w:val="00AB04DD"/>
    <w:rsid w:val="00AC33A2"/>
    <w:rsid w:val="00AD2A57"/>
    <w:rsid w:val="00AD327D"/>
    <w:rsid w:val="00AD47CA"/>
    <w:rsid w:val="00AD6D3F"/>
    <w:rsid w:val="00AD76E3"/>
    <w:rsid w:val="00AE65F1"/>
    <w:rsid w:val="00AE6BB4"/>
    <w:rsid w:val="00AE74AD"/>
    <w:rsid w:val="00AF148A"/>
    <w:rsid w:val="00AF159C"/>
    <w:rsid w:val="00B01873"/>
    <w:rsid w:val="00B17253"/>
    <w:rsid w:val="00B17BE0"/>
    <w:rsid w:val="00B31A41"/>
    <w:rsid w:val="00B31E0D"/>
    <w:rsid w:val="00B40199"/>
    <w:rsid w:val="00B502FF"/>
    <w:rsid w:val="00B55E92"/>
    <w:rsid w:val="00B658B5"/>
    <w:rsid w:val="00B66EEA"/>
    <w:rsid w:val="00B67422"/>
    <w:rsid w:val="00B70BD4"/>
    <w:rsid w:val="00B73463"/>
    <w:rsid w:val="00B74782"/>
    <w:rsid w:val="00B74FF0"/>
    <w:rsid w:val="00B755D3"/>
    <w:rsid w:val="00B818EF"/>
    <w:rsid w:val="00B9016D"/>
    <w:rsid w:val="00B9146E"/>
    <w:rsid w:val="00B9212C"/>
    <w:rsid w:val="00BA0691"/>
    <w:rsid w:val="00BA0F98"/>
    <w:rsid w:val="00BA1517"/>
    <w:rsid w:val="00BA525E"/>
    <w:rsid w:val="00BA67FD"/>
    <w:rsid w:val="00BA7C48"/>
    <w:rsid w:val="00BB34F1"/>
    <w:rsid w:val="00BC27F6"/>
    <w:rsid w:val="00BC39F4"/>
    <w:rsid w:val="00BC3CEA"/>
    <w:rsid w:val="00BC42F5"/>
    <w:rsid w:val="00BC4B12"/>
    <w:rsid w:val="00BD0748"/>
    <w:rsid w:val="00BD4E18"/>
    <w:rsid w:val="00BD526B"/>
    <w:rsid w:val="00BD5F5F"/>
    <w:rsid w:val="00BD61A3"/>
    <w:rsid w:val="00BD7EE1"/>
    <w:rsid w:val="00BE0C65"/>
    <w:rsid w:val="00BE47F3"/>
    <w:rsid w:val="00BE5568"/>
    <w:rsid w:val="00BF1358"/>
    <w:rsid w:val="00BF2E31"/>
    <w:rsid w:val="00C0106D"/>
    <w:rsid w:val="00C01453"/>
    <w:rsid w:val="00C06998"/>
    <w:rsid w:val="00C077AF"/>
    <w:rsid w:val="00C133BE"/>
    <w:rsid w:val="00C1509C"/>
    <w:rsid w:val="00C16218"/>
    <w:rsid w:val="00C222B4"/>
    <w:rsid w:val="00C23061"/>
    <w:rsid w:val="00C33307"/>
    <w:rsid w:val="00C35CF6"/>
    <w:rsid w:val="00C36028"/>
    <w:rsid w:val="00C417DC"/>
    <w:rsid w:val="00C42C0D"/>
    <w:rsid w:val="00C5073C"/>
    <w:rsid w:val="00C50829"/>
    <w:rsid w:val="00C533EC"/>
    <w:rsid w:val="00C5418A"/>
    <w:rsid w:val="00C5470E"/>
    <w:rsid w:val="00C554B7"/>
    <w:rsid w:val="00C55EFB"/>
    <w:rsid w:val="00C56585"/>
    <w:rsid w:val="00C56B3F"/>
    <w:rsid w:val="00C773D9"/>
    <w:rsid w:val="00C80ACE"/>
    <w:rsid w:val="00C81162"/>
    <w:rsid w:val="00C83666"/>
    <w:rsid w:val="00C870B5"/>
    <w:rsid w:val="00C91630"/>
    <w:rsid w:val="00C93F0B"/>
    <w:rsid w:val="00C966EB"/>
    <w:rsid w:val="00CA04B1"/>
    <w:rsid w:val="00CA18FD"/>
    <w:rsid w:val="00CA2DFC"/>
    <w:rsid w:val="00CA2F04"/>
    <w:rsid w:val="00CA48E6"/>
    <w:rsid w:val="00CA64BA"/>
    <w:rsid w:val="00CA709F"/>
    <w:rsid w:val="00CB03D4"/>
    <w:rsid w:val="00CB4F63"/>
    <w:rsid w:val="00CC2334"/>
    <w:rsid w:val="00CC35EF"/>
    <w:rsid w:val="00CC5048"/>
    <w:rsid w:val="00CC6246"/>
    <w:rsid w:val="00CD4C36"/>
    <w:rsid w:val="00CE5E46"/>
    <w:rsid w:val="00CF5730"/>
    <w:rsid w:val="00D03225"/>
    <w:rsid w:val="00D12F28"/>
    <w:rsid w:val="00D1463A"/>
    <w:rsid w:val="00D21C6A"/>
    <w:rsid w:val="00D26398"/>
    <w:rsid w:val="00D32164"/>
    <w:rsid w:val="00D32E43"/>
    <w:rsid w:val="00D3700C"/>
    <w:rsid w:val="00D40847"/>
    <w:rsid w:val="00D4114F"/>
    <w:rsid w:val="00D44A9B"/>
    <w:rsid w:val="00D47A1C"/>
    <w:rsid w:val="00D47CFE"/>
    <w:rsid w:val="00D5589D"/>
    <w:rsid w:val="00D653B1"/>
    <w:rsid w:val="00D65EF9"/>
    <w:rsid w:val="00D704D7"/>
    <w:rsid w:val="00D74AE1"/>
    <w:rsid w:val="00D865A8"/>
    <w:rsid w:val="00D92C2D"/>
    <w:rsid w:val="00D97073"/>
    <w:rsid w:val="00DA06D9"/>
    <w:rsid w:val="00DA0837"/>
    <w:rsid w:val="00DA09DA"/>
    <w:rsid w:val="00DA17CD"/>
    <w:rsid w:val="00DA42E0"/>
    <w:rsid w:val="00DA4A80"/>
    <w:rsid w:val="00DA4A86"/>
    <w:rsid w:val="00DB25B3"/>
    <w:rsid w:val="00DB30EF"/>
    <w:rsid w:val="00DD1BF1"/>
    <w:rsid w:val="00DD1DE5"/>
    <w:rsid w:val="00DE0893"/>
    <w:rsid w:val="00DE0F42"/>
    <w:rsid w:val="00DE2814"/>
    <w:rsid w:val="00DF09AC"/>
    <w:rsid w:val="00DF172E"/>
    <w:rsid w:val="00DF68EA"/>
    <w:rsid w:val="00DF6EBD"/>
    <w:rsid w:val="00E01272"/>
    <w:rsid w:val="00E03846"/>
    <w:rsid w:val="00E12264"/>
    <w:rsid w:val="00E13AB0"/>
    <w:rsid w:val="00E20A7D"/>
    <w:rsid w:val="00E27A2F"/>
    <w:rsid w:val="00E27D86"/>
    <w:rsid w:val="00E327F8"/>
    <w:rsid w:val="00E332C7"/>
    <w:rsid w:val="00E42A94"/>
    <w:rsid w:val="00E458BF"/>
    <w:rsid w:val="00E54039"/>
    <w:rsid w:val="00E55E37"/>
    <w:rsid w:val="00E62428"/>
    <w:rsid w:val="00E6745D"/>
    <w:rsid w:val="00E706E7"/>
    <w:rsid w:val="00E714E1"/>
    <w:rsid w:val="00E84229"/>
    <w:rsid w:val="00E85860"/>
    <w:rsid w:val="00E90E4E"/>
    <w:rsid w:val="00E9391E"/>
    <w:rsid w:val="00E93C3D"/>
    <w:rsid w:val="00E95DA5"/>
    <w:rsid w:val="00E962F7"/>
    <w:rsid w:val="00E96F1A"/>
    <w:rsid w:val="00EA1052"/>
    <w:rsid w:val="00EA218F"/>
    <w:rsid w:val="00EA4AD9"/>
    <w:rsid w:val="00EA4F29"/>
    <w:rsid w:val="00EA5752"/>
    <w:rsid w:val="00EA5F83"/>
    <w:rsid w:val="00EA6F9D"/>
    <w:rsid w:val="00EB6F3C"/>
    <w:rsid w:val="00EC1E2C"/>
    <w:rsid w:val="00EC35DD"/>
    <w:rsid w:val="00EC59FA"/>
    <w:rsid w:val="00ED0CF1"/>
    <w:rsid w:val="00ED2A8D"/>
    <w:rsid w:val="00ED4039"/>
    <w:rsid w:val="00EE0876"/>
    <w:rsid w:val="00EE54CB"/>
    <w:rsid w:val="00EF1C54"/>
    <w:rsid w:val="00EF3A7B"/>
    <w:rsid w:val="00EF3E65"/>
    <w:rsid w:val="00EF404B"/>
    <w:rsid w:val="00EF6243"/>
    <w:rsid w:val="00F00376"/>
    <w:rsid w:val="00F06487"/>
    <w:rsid w:val="00F157E2"/>
    <w:rsid w:val="00F23CC1"/>
    <w:rsid w:val="00F242CA"/>
    <w:rsid w:val="00F527AC"/>
    <w:rsid w:val="00F55FCE"/>
    <w:rsid w:val="00F575BD"/>
    <w:rsid w:val="00F57B07"/>
    <w:rsid w:val="00F61D83"/>
    <w:rsid w:val="00F65DD1"/>
    <w:rsid w:val="00F707B3"/>
    <w:rsid w:val="00F71135"/>
    <w:rsid w:val="00F725F1"/>
    <w:rsid w:val="00F752E1"/>
    <w:rsid w:val="00F75D61"/>
    <w:rsid w:val="00F83A53"/>
    <w:rsid w:val="00F90461"/>
    <w:rsid w:val="00F905E1"/>
    <w:rsid w:val="00F95FAA"/>
    <w:rsid w:val="00FA0737"/>
    <w:rsid w:val="00FB6A3D"/>
    <w:rsid w:val="00FC2AFD"/>
    <w:rsid w:val="00FC378B"/>
    <w:rsid w:val="00FC3977"/>
    <w:rsid w:val="00FD2472"/>
    <w:rsid w:val="00FD2888"/>
    <w:rsid w:val="00FD29E0"/>
    <w:rsid w:val="00FD2E36"/>
    <w:rsid w:val="00FD2F16"/>
    <w:rsid w:val="00FD6065"/>
    <w:rsid w:val="00FD6F32"/>
    <w:rsid w:val="00FE00BE"/>
    <w:rsid w:val="00FE25D4"/>
    <w:rsid w:val="00FF3C54"/>
    <w:rsid w:val="00FF5B2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7"/>
    <o:shapelayout v:ext="edit">
      <o:idmap v:ext="edit" data="1"/>
    </o:shapelayout>
  </w:shapeDefaults>
  <w:decimalSymbol w:val="."/>
  <w:listSeparator w:val=","/>
  <w14:docId w14:val="32518AC6"/>
  <w15:docId w15:val="{BB5A6CE5-E380-418A-8008-A85F4704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qFormat="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uiPriority w:val="99"/>
    <w:qFormat/>
    <w:rsid w:val="00045A1B"/>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Normal"/>
    <w:next w:val="Heading2separationline"/>
    <w:link w:val="Heading2Char"/>
    <w:uiPriority w:val="99"/>
    <w:qFormat/>
    <w:rsid w:val="001E4561"/>
    <w:pPr>
      <w:keepNext/>
      <w:keepLines/>
      <w:numPr>
        <w:ilvl w:val="1"/>
        <w:numId w:val="18"/>
      </w:numPr>
      <w:outlineLvl w:val="1"/>
    </w:pPr>
    <w:rPr>
      <w:rFonts w:asciiTheme="majorHAnsi" w:eastAsiaTheme="majorEastAsia" w:hAnsiTheme="majorHAnsi" w:cstheme="majorBidi"/>
      <w:b/>
      <w:bCs/>
      <w:smallCaps/>
      <w:color w:val="00558C"/>
      <w:sz w:val="24"/>
      <w:szCs w:val="24"/>
    </w:rPr>
  </w:style>
  <w:style w:type="paragraph" w:styleId="Heading3">
    <w:name w:val="heading 3"/>
    <w:basedOn w:val="Heading2"/>
    <w:next w:val="BodyText"/>
    <w:link w:val="Heading3Char"/>
    <w:autoRedefine/>
    <w:uiPriority w:val="99"/>
    <w:qFormat/>
    <w:rsid w:val="00816BB2"/>
    <w:pPr>
      <w:numPr>
        <w:ilvl w:val="2"/>
      </w:numPr>
      <w:spacing w:after="120"/>
      <w:outlineLvl w:val="2"/>
    </w:pPr>
    <w:rPr>
      <w:smallCaps w:val="0"/>
      <w:sz w:val="22"/>
    </w:rPr>
  </w:style>
  <w:style w:type="paragraph" w:styleId="Heading4">
    <w:name w:val="heading 4"/>
    <w:basedOn w:val="Heading3"/>
    <w:next w:val="BodyText"/>
    <w:link w:val="Heading4Char"/>
    <w:autoRedefine/>
    <w:uiPriority w:val="99"/>
    <w:qFormat/>
    <w:rsid w:val="00DA06D9"/>
    <w:pPr>
      <w:numPr>
        <w:ilvl w:val="3"/>
      </w:numPr>
      <w:outlineLvl w:val="3"/>
    </w:pPr>
    <w:rPr>
      <w:b w:val="0"/>
    </w:rPr>
  </w:style>
  <w:style w:type="paragraph" w:styleId="Heading5">
    <w:name w:val="heading 5"/>
    <w:basedOn w:val="Normal"/>
    <w:next w:val="Normal"/>
    <w:link w:val="Heading5Char"/>
    <w:uiPriority w:val="99"/>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9"/>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9"/>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BB34F1"/>
    <w:pPr>
      <w:spacing w:after="0" w:line="240" w:lineRule="exact"/>
    </w:pPr>
    <w:rPr>
      <w:sz w:val="20"/>
      <w:lang w:val="en-GB"/>
    </w:rPr>
  </w:style>
  <w:style w:type="character" w:customStyle="1" w:styleId="HeaderChar">
    <w:name w:val="Header Char"/>
    <w:basedOn w:val="DefaultParagraphFont"/>
    <w:link w:val="Header"/>
    <w:uiPriority w:val="99"/>
    <w:rsid w:val="00BB34F1"/>
    <w:rPr>
      <w:sz w:val="20"/>
      <w:lang w:val="en-GB"/>
    </w:rPr>
  </w:style>
  <w:style w:type="paragraph" w:styleId="Footer">
    <w:name w:val="footer"/>
    <w:link w:val="FooterChar"/>
    <w:uiPriority w:val="99"/>
    <w:rsid w:val="00BB34F1"/>
    <w:pPr>
      <w:spacing w:after="0" w:line="240" w:lineRule="exact"/>
    </w:pPr>
    <w:rPr>
      <w:sz w:val="20"/>
      <w:lang w:val="en-GB"/>
    </w:rPr>
  </w:style>
  <w:style w:type="character" w:customStyle="1" w:styleId="FooterChar">
    <w:name w:val="Footer Char"/>
    <w:basedOn w:val="DefaultParagraphFont"/>
    <w:link w:val="Footer"/>
    <w:uiPriority w:val="99"/>
    <w:rsid w:val="00BB34F1"/>
    <w:rPr>
      <w:sz w:val="20"/>
      <w:lang w:val="en-GB"/>
    </w:rPr>
  </w:style>
  <w:style w:type="paragraph" w:styleId="BalloonText">
    <w:name w:val="Balloon Text"/>
    <w:basedOn w:val="Normal"/>
    <w:link w:val="BalloonTextChar"/>
    <w:uiPriority w:val="99"/>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B34F1"/>
    <w:rPr>
      <w:rFonts w:ascii="Tahoma" w:hAnsi="Tahoma" w:cs="Tahoma"/>
      <w:sz w:val="16"/>
      <w:szCs w:val="16"/>
      <w:lang w:val="en-GB"/>
    </w:rPr>
  </w:style>
  <w:style w:type="table" w:styleId="TableGrid">
    <w:name w:val="Table Grid"/>
    <w:basedOn w:val="TableNormal"/>
    <w:uiPriority w:val="3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9"/>
    <w:rsid w:val="00045A1B"/>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uiPriority w:val="99"/>
    <w:rsid w:val="001E4561"/>
    <w:rPr>
      <w:rFonts w:asciiTheme="majorHAnsi" w:eastAsiaTheme="majorEastAsia" w:hAnsiTheme="majorHAnsi" w:cstheme="majorBidi"/>
      <w:b/>
      <w:bCs/>
      <w:smallCaps/>
      <w:color w:val="00558C"/>
      <w:sz w:val="24"/>
      <w:szCs w:val="24"/>
      <w:lang w:val="en-GB"/>
    </w:rPr>
  </w:style>
  <w:style w:type="character" w:customStyle="1" w:styleId="Heading3Char">
    <w:name w:val="Heading 3 Char"/>
    <w:basedOn w:val="DefaultParagraphFont"/>
    <w:link w:val="Heading3"/>
    <w:uiPriority w:val="99"/>
    <w:rsid w:val="00816BB2"/>
    <w:rPr>
      <w:rFonts w:asciiTheme="majorHAnsi" w:eastAsiaTheme="majorEastAsia" w:hAnsiTheme="majorHAnsi" w:cstheme="majorBidi"/>
      <w:b/>
      <w:bCs/>
      <w:color w:val="009FDF"/>
      <w:szCs w:val="24"/>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uiPriority w:val="99"/>
    <w:rsid w:val="00DA06D9"/>
    <w:rPr>
      <w:rFonts w:asciiTheme="majorHAnsi" w:eastAsiaTheme="majorEastAsia" w:hAnsiTheme="majorHAnsi" w:cstheme="majorBidi"/>
      <w:bCs/>
      <w:color w:val="009FDF"/>
      <w:szCs w:val="24"/>
      <w:lang w:val="en-GB"/>
    </w:rPr>
  </w:style>
  <w:style w:type="character" w:customStyle="1" w:styleId="Heading5Char">
    <w:name w:val="Heading 5 Char"/>
    <w:basedOn w:val="DefaultParagraphFont"/>
    <w:link w:val="Heading5"/>
    <w:uiPriority w:val="99"/>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9"/>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9"/>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9"/>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uiPriority w:val="99"/>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A24BCC"/>
    <w:pPr>
      <w:tabs>
        <w:tab w:val="left" w:pos="567"/>
        <w:tab w:val="right" w:leader="dot" w:pos="10206"/>
      </w:tabs>
      <w:spacing w:after="40" w:line="300" w:lineRule="atLeast"/>
      <w:ind w:left="1418" w:right="567" w:hanging="1418"/>
    </w:pPr>
    <w:rPr>
      <w:rFonts w:eastAsiaTheme="minorEastAsia"/>
      <w:b/>
      <w:caps/>
      <w:noProof/>
      <w:color w:val="00558C"/>
      <w:sz w:val="24"/>
      <w:szCs w:val="24"/>
      <w:lang w:eastAsia="en-GB"/>
    </w:rPr>
  </w:style>
  <w:style w:type="paragraph" w:styleId="TOC2">
    <w:name w:val="toc 2"/>
    <w:basedOn w:val="Normal"/>
    <w:next w:val="Normal"/>
    <w:uiPriority w:val="39"/>
    <w:rsid w:val="000C3CA3"/>
    <w:pPr>
      <w:tabs>
        <w:tab w:val="left" w:pos="567"/>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6"/>
    <w:next w:val="Normal"/>
    <w:uiPriority w:val="99"/>
    <w:rsid w:val="00073775"/>
    <w:pPr>
      <w:tabs>
        <w:tab w:val="left" w:pos="1418"/>
        <w:tab w:val="right" w:leader="dot" w:pos="10206"/>
      </w:tabs>
      <w:spacing w:after="40" w:line="300" w:lineRule="atLeast"/>
      <w:ind w:left="1418" w:right="567" w:hanging="1418"/>
    </w:pPr>
    <w:rPr>
      <w:rFonts w:ascii="Calibri" w:hAnsi="Calibri"/>
      <w:i/>
      <w:color w:val="00558C"/>
      <w:sz w:val="22"/>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E55E37"/>
    <w:pPr>
      <w:jc w:val="center"/>
    </w:pPr>
    <w:rPr>
      <w:b/>
      <w:color w:val="00558C"/>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99"/>
    <w:rsid w:val="00BB34F1"/>
    <w:rPr>
      <w:b/>
      <w:bCs/>
      <w:i/>
      <w:color w:val="575756"/>
      <w:sz w:val="22"/>
      <w:u w:val="single"/>
    </w:rPr>
  </w:style>
  <w:style w:type="paragraph" w:styleId="TOC3">
    <w:name w:val="toc 3"/>
    <w:basedOn w:val="Normal"/>
    <w:next w:val="Normal"/>
    <w:uiPriority w:val="39"/>
    <w:unhideWhenUsed/>
    <w:rsid w:val="000C3CA3"/>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BodyTextIndent3Char">
    <w:name w:val="Body Text Indent 3 Char"/>
    <w:basedOn w:val="DefaultParagraphFont"/>
    <w:link w:val="BodyTextIndent3"/>
    <w:uiPriority w:val="99"/>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Normal"/>
    <w:qFormat/>
    <w:rsid w:val="00BA0691"/>
    <w:pPr>
      <w:numPr>
        <w:numId w:val="50"/>
      </w:numPr>
      <w:spacing w:before="240" w:after="120" w:line="240" w:lineRule="auto"/>
    </w:pPr>
    <w:rPr>
      <w:rFonts w:eastAsia="Calibri" w:cs="Arial"/>
      <w:b/>
      <w:caps/>
      <w:color w:val="00558C"/>
      <w:sz w:val="28"/>
      <w:lang w:eastAsia="en-GB"/>
    </w:rPr>
  </w:style>
  <w:style w:type="paragraph" w:customStyle="1" w:styleId="AppendixHead3">
    <w:name w:val="Appendix Head 3"/>
    <w:basedOn w:val="Normal"/>
    <w:next w:val="Normal"/>
    <w:qFormat/>
    <w:rsid w:val="00BA0691"/>
    <w:pPr>
      <w:numPr>
        <w:ilvl w:val="1"/>
        <w:numId w:val="50"/>
      </w:numPr>
      <w:spacing w:before="120" w:after="120" w:line="240" w:lineRule="auto"/>
    </w:pPr>
    <w:rPr>
      <w:rFonts w:eastAsia="Calibri" w:cs="Arial"/>
      <w:b/>
      <w:caps/>
      <w:color w:val="00558C"/>
      <w:sz w:val="24"/>
      <w:lang w:eastAsia="en-GB"/>
    </w:rPr>
  </w:style>
  <w:style w:type="paragraph" w:customStyle="1" w:styleId="AppendixHead4">
    <w:name w:val="Appendix Head 4"/>
    <w:basedOn w:val="Normal"/>
    <w:next w:val="BodyText"/>
    <w:rsid w:val="00BB34F1"/>
    <w:pPr>
      <w:numPr>
        <w:ilvl w:val="2"/>
        <w:numId w:val="5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Heading1"/>
    <w:next w:val="Heading1separatationline"/>
    <w:qFormat/>
    <w:rsid w:val="004648CC"/>
  </w:style>
  <w:style w:type="paragraph" w:customStyle="1" w:styleId="AnnexAHead2">
    <w:name w:val="Annex A Head 2"/>
    <w:basedOn w:val="Normal"/>
    <w:next w:val="Heading2separationline"/>
    <w:rsid w:val="00BB34F1"/>
    <w:pPr>
      <w:numPr>
        <w:ilvl w:val="1"/>
        <w:numId w:val="2"/>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BF2E31"/>
    <w:pPr>
      <w:spacing w:after="120"/>
      <w:jc w:val="both"/>
    </w:pPr>
    <w:rPr>
      <w:sz w:val="22"/>
    </w:rPr>
  </w:style>
  <w:style w:type="character" w:customStyle="1" w:styleId="BodyTextChar">
    <w:name w:val="Body Text Char"/>
    <w:basedOn w:val="DefaultParagraphFont"/>
    <w:link w:val="BodyText"/>
    <w:rsid w:val="00BF2E31"/>
    <w:rPr>
      <w:lang w:val="en-GB"/>
    </w:rPr>
  </w:style>
  <w:style w:type="paragraph" w:customStyle="1" w:styleId="AnnexAHead3">
    <w:name w:val="Annex A Head 3"/>
    <w:basedOn w:val="Normal"/>
    <w:next w:val="BodyText"/>
    <w:rsid w:val="00BB34F1"/>
    <w:pPr>
      <w:numPr>
        <w:ilvl w:val="2"/>
        <w:numId w:val="2"/>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2"/>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qFormat/>
    <w:rsid w:val="00BB34F1"/>
    <w:pPr>
      <w:spacing w:before="120" w:after="240" w:line="240" w:lineRule="auto"/>
    </w:pPr>
    <w:rPr>
      <w:rFonts w:eastAsia="Calibri" w:cs="Calibri"/>
      <w:bCs/>
      <w:caps w:val="0"/>
      <w:szCs w:val="28"/>
    </w:rPr>
  </w:style>
  <w:style w:type="character" w:styleId="CommentReference">
    <w:name w:val="annotation reference"/>
    <w:basedOn w:val="DefaultParagraphFont"/>
    <w:uiPriority w:val="99"/>
    <w:unhideWhenUsed/>
    <w:rsid w:val="00BB34F1"/>
    <w:rPr>
      <w:noProof w:val="0"/>
      <w:sz w:val="18"/>
      <w:szCs w:val="18"/>
      <w:lang w:val="en-GB"/>
    </w:rPr>
  </w:style>
  <w:style w:type="paragraph" w:styleId="CommentText">
    <w:name w:val="annotation text"/>
    <w:basedOn w:val="Normal"/>
    <w:link w:val="CommentTextChar"/>
    <w:uiPriority w:val="99"/>
    <w:unhideWhenUsed/>
    <w:rsid w:val="00BB34F1"/>
    <w:pPr>
      <w:spacing w:line="240" w:lineRule="auto"/>
    </w:pPr>
    <w:rPr>
      <w:sz w:val="24"/>
      <w:szCs w:val="24"/>
    </w:rPr>
  </w:style>
  <w:style w:type="character" w:customStyle="1" w:styleId="CommentTextChar">
    <w:name w:val="Comment Text Char"/>
    <w:basedOn w:val="DefaultParagraphFont"/>
    <w:link w:val="CommentText"/>
    <w:uiPriority w:val="99"/>
    <w:rsid w:val="00BB34F1"/>
    <w:rPr>
      <w:sz w:val="24"/>
      <w:szCs w:val="24"/>
      <w:lang w:val="en-GB"/>
    </w:rPr>
  </w:style>
  <w:style w:type="paragraph" w:styleId="CommentSubject">
    <w:name w:val="annotation subject"/>
    <w:basedOn w:val="CommentText"/>
    <w:next w:val="CommentText"/>
    <w:link w:val="CommentSubjectChar"/>
    <w:uiPriority w:val="99"/>
    <w:unhideWhenUsed/>
    <w:rsid w:val="00BB34F1"/>
    <w:rPr>
      <w:b/>
      <w:bCs/>
      <w:sz w:val="20"/>
      <w:szCs w:val="20"/>
    </w:rPr>
  </w:style>
  <w:style w:type="character" w:customStyle="1" w:styleId="CommentSubjectChar">
    <w:name w:val="Comment Subject Char"/>
    <w:basedOn w:val="CommentTextChar"/>
    <w:link w:val="CommentSubject"/>
    <w:uiPriority w:val="99"/>
    <w:rsid w:val="00BB34F1"/>
    <w:rPr>
      <w:b/>
      <w:bCs/>
      <w:sz w:val="20"/>
      <w:szCs w:val="20"/>
      <w:lang w:val="en-GB"/>
    </w:rPr>
  </w:style>
  <w:style w:type="paragraph" w:styleId="NormalWeb">
    <w:name w:val="Normal (Web)"/>
    <w:basedOn w:val="Normal"/>
    <w:uiPriority w:val="99"/>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19"/>
      </w:numPr>
      <w:spacing w:after="120"/>
      <w:jc w:val="both"/>
    </w:pPr>
    <w:rPr>
      <w:sz w:val="22"/>
    </w:rPr>
  </w:style>
  <w:style w:type="paragraph" w:customStyle="1" w:styleId="Lista">
    <w:name w:val="List a"/>
    <w:basedOn w:val="Normal"/>
    <w:qFormat/>
    <w:rsid w:val="00BB34F1"/>
    <w:pPr>
      <w:numPr>
        <w:ilvl w:val="1"/>
        <w:numId w:val="22"/>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qFormat/>
    <w:rsid w:val="00E13AB0"/>
    <w:pPr>
      <w:numPr>
        <w:numId w:val="25"/>
      </w:numPr>
      <w:spacing w:after="240"/>
      <w:jc w:val="center"/>
    </w:pPr>
    <w:rPr>
      <w:b w:val="0"/>
      <w:u w:val="none"/>
    </w:rPr>
  </w:style>
  <w:style w:type="paragraph" w:styleId="TOC4">
    <w:name w:val="toc 4"/>
    <w:basedOn w:val="NormalWeb"/>
    <w:next w:val="Normal"/>
    <w:uiPriority w:val="99"/>
    <w:unhideWhenUsed/>
    <w:rsid w:val="000C3CA3"/>
    <w:pPr>
      <w:tabs>
        <w:tab w:val="left" w:pos="1985"/>
        <w:tab w:val="right" w:pos="9639"/>
      </w:tabs>
      <w:spacing w:before="60" w:after="60"/>
      <w:ind w:left="1418" w:hanging="1418"/>
    </w:pPr>
    <w:rPr>
      <w:rFonts w:asciiTheme="minorHAnsi" w:hAnsiTheme="minorHAnsi"/>
      <w:b/>
      <w:noProof/>
      <w:color w:val="00558C"/>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iPriority w:val="99"/>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uiPriority w:val="99"/>
    <w:rsid w:val="009E6688"/>
    <w:rPr>
      <w:sz w:val="18"/>
      <w:szCs w:val="24"/>
      <w:vertAlign w:val="superscript"/>
      <w:lang w:val="en-GB"/>
    </w:rPr>
  </w:style>
  <w:style w:type="character" w:styleId="FootnoteReference">
    <w:name w:val="footnote reference"/>
    <w:uiPriority w:val="99"/>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uiPriority w:val="99"/>
    <w:rsid w:val="00BB34F1"/>
    <w:rPr>
      <w:rFonts w:asciiTheme="minorHAnsi" w:hAnsiTheme="minorHAnsi"/>
      <w:sz w:val="15"/>
    </w:rPr>
  </w:style>
  <w:style w:type="numbering" w:styleId="ArticleSection">
    <w:name w:val="Outline List 3"/>
    <w:basedOn w:val="NoList"/>
    <w:rsid w:val="00BB34F1"/>
    <w:pPr>
      <w:numPr>
        <w:numId w:val="9"/>
      </w:numPr>
    </w:pPr>
  </w:style>
  <w:style w:type="paragraph" w:styleId="TOC5">
    <w:name w:val="toc 5"/>
    <w:basedOn w:val="Normal"/>
    <w:next w:val="Normal"/>
    <w:autoRedefine/>
    <w:uiPriority w:val="39"/>
    <w:rsid w:val="000C3CA3"/>
    <w:pPr>
      <w:tabs>
        <w:tab w:val="left" w:pos="1985"/>
        <w:tab w:val="right" w:pos="9639"/>
      </w:tabs>
      <w:spacing w:before="240" w:after="120" w:line="240" w:lineRule="auto"/>
      <w:ind w:left="1418" w:right="567" w:hanging="1418"/>
    </w:pPr>
    <w:rPr>
      <w:rFonts w:eastAsia="Times New Roman" w:cs="Times New Roman"/>
      <w:b/>
      <w:caps/>
      <w:noProof/>
      <w:color w:val="00558C"/>
      <w:sz w:val="24"/>
      <w:szCs w:val="20"/>
      <w:u w:color="407EC9"/>
    </w:rPr>
  </w:style>
  <w:style w:type="paragraph" w:styleId="TOC6">
    <w:name w:val="toc 6"/>
    <w:basedOn w:val="Normal"/>
    <w:next w:val="Normal"/>
    <w:autoRedefine/>
    <w:uiPriority w:val="99"/>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uiPriority w:val="99"/>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uiPriority w:val="99"/>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uiPriority w:val="99"/>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uiPriority w:val="99"/>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uiPriority w:val="99"/>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uiPriority w:val="99"/>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uiPriority w:val="99"/>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uiPriority w:val="99"/>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99"/>
    <w:rsid w:val="00BB34F1"/>
    <w:rPr>
      <w:i/>
      <w:iCs/>
    </w:rPr>
  </w:style>
  <w:style w:type="character" w:styleId="HTMLCite">
    <w:name w:val="HTML Cite"/>
    <w:uiPriority w:val="99"/>
    <w:rsid w:val="00BB34F1"/>
    <w:rPr>
      <w:i/>
      <w:iCs/>
    </w:rPr>
  </w:style>
  <w:style w:type="paragraph" w:customStyle="1" w:styleId="Equationcaption">
    <w:name w:val="Equation caption"/>
    <w:basedOn w:val="Normal"/>
    <w:next w:val="BodyText"/>
    <w:rsid w:val="00BB34F1"/>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6"/>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qFormat/>
    <w:rsid w:val="00E55E37"/>
    <w:pPr>
      <w:numPr>
        <w:numId w:val="17"/>
      </w:numPr>
      <w:spacing w:before="240" w:after="240"/>
      <w:jc w:val="center"/>
    </w:pPr>
    <w:rPr>
      <w:b w:val="0"/>
      <w:u w:val="none"/>
    </w:r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3"/>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3"/>
      </w:numPr>
    </w:pPr>
  </w:style>
  <w:style w:type="paragraph" w:customStyle="1" w:styleId="AnnexBHead3">
    <w:name w:val="Annex B Head 3"/>
    <w:basedOn w:val="AnnexAHead3"/>
    <w:next w:val="BodyText"/>
    <w:rsid w:val="00BB34F1"/>
    <w:pPr>
      <w:numPr>
        <w:numId w:val="4"/>
      </w:numPr>
    </w:pPr>
  </w:style>
  <w:style w:type="paragraph" w:customStyle="1" w:styleId="AnnexBHead4">
    <w:name w:val="Annex B Head 4"/>
    <w:basedOn w:val="AnnexAHead4"/>
    <w:next w:val="BodyText"/>
    <w:rsid w:val="00BB34F1"/>
    <w:pPr>
      <w:numPr>
        <w:numId w:val="4"/>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1"/>
      </w:numPr>
      <w:spacing w:after="120"/>
    </w:pPr>
    <w:rPr>
      <w:sz w:val="24"/>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numPr>
        <w:numId w:val="23"/>
      </w:numPr>
      <w:spacing w:after="120" w:line="240" w:lineRule="auto"/>
    </w:pPr>
    <w:rPr>
      <w:rFonts w:eastAsia="Times New Roman" w:cs="Times New Roman"/>
      <w:sz w:val="22"/>
      <w:szCs w:val="20"/>
    </w:rPr>
  </w:style>
  <w:style w:type="paragraph" w:customStyle="1" w:styleId="Documentdate">
    <w:name w:val="Document date"/>
    <w:basedOn w:val="Normal"/>
    <w:link w:val="DocumentdateChar"/>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3"/>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qFormat/>
    <w:rsid w:val="00BB34F1"/>
    <w:pPr>
      <w:numPr>
        <w:numId w:val="21"/>
      </w:numPr>
      <w:spacing w:after="120"/>
    </w:pPr>
    <w:rPr>
      <w:sz w:val="24"/>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link w:val="Bullet1Char"/>
    <w:uiPriority w:val="99"/>
    <w:qFormat/>
    <w:rsid w:val="00BB34F1"/>
    <w:pPr>
      <w:numPr>
        <w:numId w:val="10"/>
      </w:numPr>
      <w:spacing w:after="120"/>
    </w:pPr>
    <w:rPr>
      <w:color w:val="000000" w:themeColor="text1"/>
      <w:sz w:val="22"/>
      <w:lang w:val="fr-FR"/>
    </w:rPr>
  </w:style>
  <w:style w:type="paragraph" w:customStyle="1" w:styleId="Bullet1text">
    <w:name w:val="Bullet 1 text"/>
    <w:basedOn w:val="Normal"/>
    <w:uiPriority w:val="99"/>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uiPriority w:val="99"/>
    <w:rsid w:val="00BB34F1"/>
    <w:pPr>
      <w:numPr>
        <w:numId w:val="12"/>
      </w:numPr>
      <w:spacing w:after="120"/>
    </w:pPr>
    <w:rPr>
      <w:color w:val="000000" w:themeColor="text1"/>
      <w:sz w:val="22"/>
    </w:rPr>
  </w:style>
  <w:style w:type="character" w:customStyle="1" w:styleId="Bullet2Char">
    <w:name w:val="Bullet 2 Char"/>
    <w:basedOn w:val="DefaultParagraphFont"/>
    <w:link w:val="Bullet2"/>
    <w:uiPriority w:val="99"/>
    <w:rsid w:val="00BB34F1"/>
    <w:rPr>
      <w:color w:val="000000" w:themeColor="text1"/>
      <w:lang w:val="en-GB"/>
    </w:rPr>
  </w:style>
  <w:style w:type="paragraph" w:customStyle="1" w:styleId="Bullet2text">
    <w:name w:val="Bullet 2 text"/>
    <w:basedOn w:val="Normal"/>
    <w:uiPriority w:val="99"/>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uiPriority w:val="99"/>
    <w:rsid w:val="00BB34F1"/>
    <w:pPr>
      <w:numPr>
        <w:numId w:val="14"/>
      </w:numPr>
      <w:spacing w:after="120" w:line="240" w:lineRule="auto"/>
    </w:pPr>
    <w:rPr>
      <w:rFonts w:eastAsia="Times New Roman" w:cs="Times New Roman"/>
      <w:sz w:val="20"/>
      <w:szCs w:val="20"/>
      <w:lang w:eastAsia="en-GB"/>
    </w:rPr>
  </w:style>
  <w:style w:type="paragraph" w:customStyle="1" w:styleId="List1">
    <w:name w:val="List 1"/>
    <w:basedOn w:val="Normal"/>
    <w:qFormat/>
    <w:rsid w:val="00BB34F1"/>
    <w:pPr>
      <w:numPr>
        <w:numId w:val="20"/>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1"/>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4"/>
      </w:numPr>
    </w:pPr>
  </w:style>
  <w:style w:type="paragraph" w:customStyle="1" w:styleId="Listi">
    <w:name w:val="List i"/>
    <w:basedOn w:val="Listitext"/>
    <w:qFormat/>
    <w:rsid w:val="00BB34F1"/>
    <w:pPr>
      <w:numPr>
        <w:ilvl w:val="2"/>
        <w:numId w:val="22"/>
      </w:numPr>
    </w:pPr>
  </w:style>
  <w:style w:type="paragraph" w:customStyle="1" w:styleId="AnnexCHead1">
    <w:name w:val="Annex C Head 1"/>
    <w:basedOn w:val="Normal"/>
    <w:next w:val="Heading1separatationline"/>
    <w:rsid w:val="00BB34F1"/>
    <w:pPr>
      <w:numPr>
        <w:numId w:val="5"/>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5"/>
      </w:numPr>
    </w:pPr>
    <w:rPr>
      <w:b/>
      <w:caps/>
      <w:color w:val="009FDF"/>
      <w:sz w:val="24"/>
    </w:rPr>
  </w:style>
  <w:style w:type="paragraph" w:customStyle="1" w:styleId="AnnexCHead3">
    <w:name w:val="Annex C Head 3"/>
    <w:basedOn w:val="Normal"/>
    <w:rsid w:val="00BB34F1"/>
    <w:pPr>
      <w:numPr>
        <w:ilvl w:val="2"/>
        <w:numId w:val="5"/>
      </w:numPr>
      <w:spacing w:before="120" w:after="120"/>
    </w:pPr>
    <w:rPr>
      <w:b/>
      <w:smallCaps/>
      <w:color w:val="009FDF"/>
      <w:sz w:val="22"/>
    </w:rPr>
  </w:style>
  <w:style w:type="paragraph" w:customStyle="1" w:styleId="AnnexCHead4">
    <w:name w:val="Annex C Head 4"/>
    <w:basedOn w:val="Normal"/>
    <w:next w:val="BodyText"/>
    <w:rsid w:val="00BB34F1"/>
    <w:pPr>
      <w:numPr>
        <w:ilvl w:val="3"/>
        <w:numId w:val="5"/>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6"/>
      </w:numPr>
      <w:spacing w:before="120"/>
    </w:pPr>
    <w:rPr>
      <w:b/>
      <w:caps/>
      <w:color w:val="009FDF"/>
      <w:sz w:val="24"/>
      <w:lang w:eastAsia="de-DE"/>
    </w:rPr>
  </w:style>
  <w:style w:type="paragraph" w:customStyle="1" w:styleId="AnnexDHead3">
    <w:name w:val="Annex D Head 3"/>
    <w:basedOn w:val="BodyText"/>
    <w:rsid w:val="00BB34F1"/>
    <w:pPr>
      <w:numPr>
        <w:ilvl w:val="2"/>
        <w:numId w:val="6"/>
      </w:numPr>
    </w:pPr>
    <w:rPr>
      <w:b/>
      <w:smallCaps/>
      <w:color w:val="009FDF"/>
      <w:lang w:eastAsia="de-DE"/>
    </w:rPr>
  </w:style>
  <w:style w:type="paragraph" w:customStyle="1" w:styleId="AnnexDHead4">
    <w:name w:val="Annex D Head 4"/>
    <w:basedOn w:val="Normal"/>
    <w:next w:val="BodyText"/>
    <w:rsid w:val="00BB34F1"/>
    <w:pPr>
      <w:numPr>
        <w:ilvl w:val="3"/>
        <w:numId w:val="6"/>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 w:type="paragraph" w:styleId="Title">
    <w:name w:val="Title"/>
    <w:basedOn w:val="Normal"/>
    <w:next w:val="Normal"/>
    <w:link w:val="TitleChar"/>
    <w:uiPriority w:val="99"/>
    <w:qFormat/>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leChar">
    <w:name w:val="Title Char"/>
    <w:basedOn w:val="DefaultParagraphFont"/>
    <w:link w:val="Title"/>
    <w:uiPriority w:val="99"/>
    <w:rsid w:val="00C5073C"/>
    <w:rPr>
      <w:rFonts w:asciiTheme="majorHAnsi" w:eastAsiaTheme="majorEastAsia" w:hAnsiTheme="majorHAnsi" w:cstheme="majorBidi"/>
      <w:b/>
      <w:color w:val="009FDF"/>
      <w:spacing w:val="-10"/>
      <w:kern w:val="28"/>
      <w:sz w:val="32"/>
      <w:szCs w:val="56"/>
      <w:lang w:val="en-GB"/>
    </w:rPr>
  </w:style>
  <w:style w:type="paragraph" w:customStyle="1" w:styleId="Bulletannex">
    <w:name w:val="Bullet annex"/>
    <w:basedOn w:val="Bullet1"/>
    <w:link w:val="BulletannexChar"/>
    <w:qFormat/>
    <w:rsid w:val="00406277"/>
  </w:style>
  <w:style w:type="character" w:customStyle="1" w:styleId="Bullet1Char">
    <w:name w:val="Bullet 1 Char"/>
    <w:basedOn w:val="DefaultParagraphFont"/>
    <w:link w:val="Bullet1"/>
    <w:uiPriority w:val="99"/>
    <w:rsid w:val="00406277"/>
    <w:rPr>
      <w:color w:val="000000" w:themeColor="text1"/>
    </w:rPr>
  </w:style>
  <w:style w:type="character" w:customStyle="1" w:styleId="BulletannexChar">
    <w:name w:val="Bullet annex Char"/>
    <w:basedOn w:val="Bullet1Char"/>
    <w:link w:val="Bulletannex"/>
    <w:rsid w:val="00406277"/>
    <w:rPr>
      <w:color w:val="000000" w:themeColor="text1"/>
    </w:rPr>
  </w:style>
  <w:style w:type="paragraph" w:customStyle="1" w:styleId="Bulletannexindented">
    <w:name w:val="Bullet annex indented"/>
    <w:basedOn w:val="Bulletannex"/>
    <w:link w:val="BulletannexindentedChar"/>
    <w:qFormat/>
    <w:rsid w:val="00392A6F"/>
    <w:pPr>
      <w:ind w:left="992"/>
    </w:pPr>
  </w:style>
  <w:style w:type="character" w:customStyle="1" w:styleId="BulletannexindentedChar">
    <w:name w:val="Bullet annex indented Char"/>
    <w:basedOn w:val="BulletannexChar"/>
    <w:link w:val="Bulletannexindented"/>
    <w:rsid w:val="00392A6F"/>
    <w:rPr>
      <w:color w:val="000000" w:themeColor="text1"/>
    </w:rPr>
  </w:style>
  <w:style w:type="paragraph" w:customStyle="1" w:styleId="Recallings">
    <w:name w:val="Recallings"/>
    <w:basedOn w:val="BodyText"/>
    <w:uiPriority w:val="99"/>
    <w:rsid w:val="006B5D66"/>
    <w:pPr>
      <w:spacing w:before="240" w:line="240" w:lineRule="auto"/>
      <w:ind w:left="425"/>
    </w:pPr>
    <w:rPr>
      <w:rFonts w:ascii="Arial" w:eastAsia="Calibri" w:hAnsi="Arial" w:cs="Arial"/>
      <w:lang w:eastAsia="en-GB"/>
    </w:rPr>
  </w:style>
  <w:style w:type="paragraph" w:styleId="ListParagraph">
    <w:name w:val="List Paragraph"/>
    <w:basedOn w:val="Normal"/>
    <w:uiPriority w:val="99"/>
    <w:rsid w:val="006B5D66"/>
    <w:pPr>
      <w:spacing w:line="240" w:lineRule="auto"/>
      <w:ind w:left="720"/>
      <w:contextualSpacing/>
    </w:pPr>
    <w:rPr>
      <w:rFonts w:ascii="Arial" w:eastAsia="Times New Roman" w:hAnsi="Arial" w:cs="Calibri"/>
      <w:sz w:val="22"/>
      <w:lang w:eastAsia="en-GB"/>
    </w:rPr>
  </w:style>
  <w:style w:type="paragraph" w:styleId="ListNumber">
    <w:name w:val="List Number"/>
    <w:basedOn w:val="Normal"/>
    <w:uiPriority w:val="99"/>
    <w:rsid w:val="0060166E"/>
    <w:pPr>
      <w:numPr>
        <w:numId w:val="27"/>
      </w:numPr>
      <w:contextualSpacing/>
    </w:pPr>
  </w:style>
  <w:style w:type="paragraph" w:styleId="Quote">
    <w:name w:val="Quote"/>
    <w:basedOn w:val="Normal"/>
    <w:link w:val="QuoteChar"/>
    <w:uiPriority w:val="99"/>
    <w:rsid w:val="0060166E"/>
    <w:pPr>
      <w:spacing w:before="60" w:after="60" w:line="240" w:lineRule="auto"/>
      <w:ind w:left="567" w:right="935"/>
      <w:jc w:val="both"/>
    </w:pPr>
    <w:rPr>
      <w:rFonts w:ascii="Arial" w:eastAsia="Times New Roman" w:hAnsi="Arial" w:cs="Calibri"/>
      <w:i/>
      <w:sz w:val="22"/>
      <w:lang w:eastAsia="en-GB"/>
    </w:rPr>
  </w:style>
  <w:style w:type="character" w:customStyle="1" w:styleId="QuoteChar">
    <w:name w:val="Quote Char"/>
    <w:basedOn w:val="DefaultParagraphFont"/>
    <w:link w:val="Quote"/>
    <w:uiPriority w:val="99"/>
    <w:rsid w:val="0060166E"/>
    <w:rPr>
      <w:rFonts w:ascii="Arial" w:eastAsia="Times New Roman" w:hAnsi="Arial" w:cs="Calibri"/>
      <w:i/>
      <w:lang w:val="en-GB" w:eastAsia="en-GB"/>
    </w:rPr>
  </w:style>
  <w:style w:type="paragraph" w:styleId="ListBullet">
    <w:name w:val="List Bullet"/>
    <w:basedOn w:val="Normal"/>
    <w:autoRedefine/>
    <w:uiPriority w:val="99"/>
    <w:rsid w:val="0060166E"/>
    <w:pPr>
      <w:spacing w:before="60" w:after="80" w:line="240" w:lineRule="auto"/>
      <w:ind w:left="354"/>
    </w:pPr>
    <w:rPr>
      <w:rFonts w:ascii="Arial" w:eastAsia="Times New Roman" w:hAnsi="Arial" w:cs="Calibri"/>
      <w:sz w:val="22"/>
      <w:lang w:eastAsia="en-GB"/>
    </w:rPr>
  </w:style>
  <w:style w:type="paragraph" w:styleId="BodyText2">
    <w:name w:val="Body Text 2"/>
    <w:basedOn w:val="Normal"/>
    <w:link w:val="BodyText2Char"/>
    <w:uiPriority w:val="99"/>
    <w:rsid w:val="0060166E"/>
    <w:pPr>
      <w:autoSpaceDE w:val="0"/>
      <w:autoSpaceDN w:val="0"/>
      <w:adjustRightInd w:val="0"/>
      <w:spacing w:before="180" w:line="240" w:lineRule="auto"/>
      <w:ind w:left="720"/>
    </w:pPr>
    <w:rPr>
      <w:rFonts w:ascii="Arial" w:eastAsia="Times New Roman" w:hAnsi="Arial" w:cs="Calibri"/>
      <w:color w:val="000000"/>
      <w:sz w:val="22"/>
      <w:lang w:eastAsia="en-GB"/>
    </w:rPr>
  </w:style>
  <w:style w:type="character" w:customStyle="1" w:styleId="BodyText2Char">
    <w:name w:val="Body Text 2 Char"/>
    <w:basedOn w:val="DefaultParagraphFont"/>
    <w:link w:val="BodyText2"/>
    <w:uiPriority w:val="99"/>
    <w:rsid w:val="0060166E"/>
    <w:rPr>
      <w:rFonts w:ascii="Arial" w:eastAsia="Times New Roman" w:hAnsi="Arial" w:cs="Calibri"/>
      <w:color w:val="000000"/>
      <w:lang w:val="en-GB" w:eastAsia="en-GB"/>
    </w:rPr>
  </w:style>
  <w:style w:type="paragraph" w:styleId="BodyText3">
    <w:name w:val="Body Text 3"/>
    <w:basedOn w:val="Normal"/>
    <w:link w:val="BodyText3Char"/>
    <w:uiPriority w:val="99"/>
    <w:rsid w:val="00601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40" w:lineRule="auto"/>
      <w:ind w:left="720"/>
    </w:pPr>
    <w:rPr>
      <w:rFonts w:ascii="Arial" w:eastAsia="Times New Roman" w:hAnsi="Arial" w:cs="Calibri"/>
      <w:bCs/>
      <w:i/>
      <w:iCs/>
      <w:sz w:val="22"/>
      <w:lang w:eastAsia="en-GB"/>
    </w:rPr>
  </w:style>
  <w:style w:type="character" w:customStyle="1" w:styleId="BodyText3Char">
    <w:name w:val="Body Text 3 Char"/>
    <w:basedOn w:val="DefaultParagraphFont"/>
    <w:link w:val="BodyText3"/>
    <w:uiPriority w:val="99"/>
    <w:rsid w:val="0060166E"/>
    <w:rPr>
      <w:rFonts w:ascii="Arial" w:eastAsia="Times New Roman" w:hAnsi="Arial" w:cs="Calibri"/>
      <w:bCs/>
      <w:i/>
      <w:iCs/>
      <w:lang w:val="en-GB" w:eastAsia="en-GB"/>
    </w:rPr>
  </w:style>
  <w:style w:type="paragraph" w:styleId="Subtitle">
    <w:name w:val="Subtitle"/>
    <w:basedOn w:val="Normal"/>
    <w:link w:val="SubtitleChar"/>
    <w:uiPriority w:val="99"/>
    <w:qFormat/>
    <w:rsid w:val="0060166E"/>
    <w:pPr>
      <w:spacing w:after="60" w:line="240" w:lineRule="auto"/>
      <w:jc w:val="center"/>
      <w:outlineLvl w:val="1"/>
    </w:pPr>
    <w:rPr>
      <w:rFonts w:ascii="Arial" w:eastAsia="Times New Roman" w:hAnsi="Arial" w:cs="Arial"/>
      <w:sz w:val="22"/>
      <w:lang w:eastAsia="en-GB"/>
    </w:rPr>
  </w:style>
  <w:style w:type="character" w:customStyle="1" w:styleId="SubtitleChar">
    <w:name w:val="Subtitle Char"/>
    <w:basedOn w:val="DefaultParagraphFont"/>
    <w:link w:val="Subtitle"/>
    <w:uiPriority w:val="99"/>
    <w:rsid w:val="0060166E"/>
    <w:rPr>
      <w:rFonts w:ascii="Arial" w:eastAsia="Times New Roman" w:hAnsi="Arial" w:cs="Arial"/>
      <w:lang w:val="en-GB" w:eastAsia="en-GB"/>
    </w:rPr>
  </w:style>
  <w:style w:type="paragraph" w:customStyle="1" w:styleId="RecommendsNo">
    <w:name w:val="Recommends No"/>
    <w:basedOn w:val="Normal"/>
    <w:uiPriority w:val="99"/>
    <w:rsid w:val="0060166E"/>
    <w:pPr>
      <w:spacing w:after="120" w:line="240" w:lineRule="auto"/>
      <w:ind w:left="992" w:hanging="567"/>
      <w:jc w:val="both"/>
    </w:pPr>
    <w:rPr>
      <w:rFonts w:ascii="Arial" w:eastAsia="Times New Roman" w:hAnsi="Arial" w:cs="Calibri"/>
      <w:sz w:val="22"/>
      <w:lang w:eastAsia="en-GB"/>
    </w:rPr>
  </w:style>
  <w:style w:type="paragraph" w:styleId="ListNumber2">
    <w:name w:val="List Number 2"/>
    <w:basedOn w:val="Normal"/>
    <w:uiPriority w:val="99"/>
    <w:rsid w:val="0060166E"/>
    <w:pPr>
      <w:tabs>
        <w:tab w:val="num" w:pos="720"/>
      </w:tabs>
      <w:spacing w:line="240" w:lineRule="auto"/>
      <w:ind w:left="720" w:hanging="360"/>
    </w:pPr>
    <w:rPr>
      <w:rFonts w:ascii="Arial" w:eastAsia="Times New Roman" w:hAnsi="Arial" w:cs="Calibri"/>
      <w:sz w:val="22"/>
      <w:lang w:eastAsia="en-GB"/>
    </w:rPr>
  </w:style>
  <w:style w:type="paragraph" w:styleId="BodyTextIndent">
    <w:name w:val="Body Text Indent"/>
    <w:basedOn w:val="Normal"/>
    <w:link w:val="BodyTextIndentChar"/>
    <w:uiPriority w:val="99"/>
    <w:rsid w:val="0060166E"/>
    <w:pPr>
      <w:spacing w:after="120" w:line="240" w:lineRule="auto"/>
      <w:ind w:left="567"/>
    </w:pPr>
    <w:rPr>
      <w:rFonts w:ascii="Arial" w:eastAsia="Times New Roman" w:hAnsi="Arial" w:cs="Calibri"/>
      <w:sz w:val="22"/>
      <w:lang w:eastAsia="en-GB"/>
    </w:rPr>
  </w:style>
  <w:style w:type="character" w:customStyle="1" w:styleId="BodyTextIndentChar">
    <w:name w:val="Body Text Indent Char"/>
    <w:basedOn w:val="DefaultParagraphFont"/>
    <w:link w:val="BodyTextIndent"/>
    <w:uiPriority w:val="99"/>
    <w:rsid w:val="0060166E"/>
    <w:rPr>
      <w:rFonts w:ascii="Arial" w:eastAsia="Times New Roman" w:hAnsi="Arial" w:cs="Calibri"/>
      <w:lang w:val="en-GB" w:eastAsia="en-GB"/>
    </w:rPr>
  </w:style>
  <w:style w:type="paragraph" w:styleId="BodyTextFirstIndent2">
    <w:name w:val="Body Text First Indent 2"/>
    <w:aliases w:val="Body Text Second Indent"/>
    <w:basedOn w:val="Normal"/>
    <w:link w:val="BodyTextFirstIndent2Char"/>
    <w:uiPriority w:val="99"/>
    <w:rsid w:val="0060166E"/>
    <w:pPr>
      <w:spacing w:line="240" w:lineRule="auto"/>
      <w:ind w:left="720"/>
      <w:jc w:val="both"/>
    </w:pPr>
    <w:rPr>
      <w:rFonts w:ascii="Arial" w:eastAsia="Times New Roman" w:hAnsi="Arial" w:cs="Calibri"/>
      <w:sz w:val="22"/>
      <w:lang w:val="en-US" w:eastAsia="en-GB"/>
    </w:rPr>
  </w:style>
  <w:style w:type="character" w:customStyle="1" w:styleId="BodyTextFirstIndent2Char">
    <w:name w:val="Body Text First Indent 2 Char"/>
    <w:aliases w:val="Body Text Second Indent Char"/>
    <w:basedOn w:val="BodyTextIndentChar"/>
    <w:link w:val="BodyTextFirstIndent2"/>
    <w:uiPriority w:val="99"/>
    <w:rsid w:val="0060166E"/>
    <w:rPr>
      <w:rFonts w:ascii="Arial" w:eastAsia="Times New Roman" w:hAnsi="Arial" w:cs="Calibri"/>
      <w:lang w:val="en-US" w:eastAsia="en-GB"/>
    </w:rPr>
  </w:style>
  <w:style w:type="paragraph" w:styleId="BodyTextIndent2">
    <w:name w:val="Body Text Indent 2"/>
    <w:basedOn w:val="Normal"/>
    <w:link w:val="BodyTextIndent2Char"/>
    <w:uiPriority w:val="99"/>
    <w:rsid w:val="0060166E"/>
    <w:pPr>
      <w:spacing w:after="120" w:line="240" w:lineRule="auto"/>
      <w:ind w:left="1134"/>
      <w:jc w:val="both"/>
    </w:pPr>
    <w:rPr>
      <w:rFonts w:ascii="Arial" w:eastAsia="Times New Roman" w:hAnsi="Arial" w:cs="Calibri"/>
      <w:sz w:val="22"/>
      <w:lang w:eastAsia="de-DE"/>
    </w:rPr>
  </w:style>
  <w:style w:type="character" w:customStyle="1" w:styleId="BodyTextIndent2Char">
    <w:name w:val="Body Text Indent 2 Char"/>
    <w:basedOn w:val="DefaultParagraphFont"/>
    <w:link w:val="BodyTextIndent2"/>
    <w:uiPriority w:val="99"/>
    <w:rsid w:val="0060166E"/>
    <w:rPr>
      <w:rFonts w:ascii="Arial" w:eastAsia="Times New Roman" w:hAnsi="Arial" w:cs="Calibri"/>
      <w:lang w:val="en-GB" w:eastAsia="de-DE"/>
    </w:rPr>
  </w:style>
  <w:style w:type="paragraph" w:styleId="BodyTextFirstIndent">
    <w:name w:val="Body Text First Indent"/>
    <w:basedOn w:val="Normal"/>
    <w:link w:val="BodyTextFirstIndentChar"/>
    <w:uiPriority w:val="99"/>
    <w:rsid w:val="0060166E"/>
    <w:pPr>
      <w:spacing w:after="120" w:line="240" w:lineRule="auto"/>
      <w:ind w:left="851"/>
      <w:jc w:val="both"/>
    </w:pPr>
    <w:rPr>
      <w:rFonts w:ascii="Arial" w:eastAsia="Times New Roman" w:hAnsi="Arial" w:cs="Calibri"/>
      <w:sz w:val="22"/>
      <w:lang w:eastAsia="en-GB"/>
    </w:rPr>
  </w:style>
  <w:style w:type="character" w:customStyle="1" w:styleId="BodyTextFirstIndentChar">
    <w:name w:val="Body Text First Indent Char"/>
    <w:basedOn w:val="BodyTextChar"/>
    <w:link w:val="BodyTextFirstIndent"/>
    <w:uiPriority w:val="99"/>
    <w:rsid w:val="0060166E"/>
    <w:rPr>
      <w:rFonts w:ascii="Arial" w:eastAsia="Times New Roman" w:hAnsi="Arial" w:cs="Calibri"/>
      <w:lang w:val="en-GB" w:eastAsia="en-GB"/>
    </w:rPr>
  </w:style>
  <w:style w:type="paragraph" w:customStyle="1" w:styleId="Figure">
    <w:name w:val="Figure_#"/>
    <w:basedOn w:val="Normal"/>
    <w:next w:val="Normal"/>
    <w:uiPriority w:val="99"/>
    <w:rsid w:val="0060166E"/>
    <w:pPr>
      <w:numPr>
        <w:numId w:val="35"/>
      </w:numPr>
      <w:spacing w:before="120" w:after="120" w:line="240" w:lineRule="auto"/>
      <w:jc w:val="center"/>
    </w:pPr>
    <w:rPr>
      <w:rFonts w:ascii="Arial" w:eastAsia="Times New Roman" w:hAnsi="Arial" w:cs="Calibri"/>
      <w:i/>
      <w:sz w:val="22"/>
      <w:szCs w:val="20"/>
      <w:lang w:eastAsia="en-GB"/>
    </w:rPr>
  </w:style>
  <w:style w:type="paragraph" w:customStyle="1" w:styleId="List1indent">
    <w:name w:val="List 1 indent"/>
    <w:basedOn w:val="Normal"/>
    <w:uiPriority w:val="99"/>
    <w:rsid w:val="0060166E"/>
    <w:pPr>
      <w:numPr>
        <w:ilvl w:val="1"/>
        <w:numId w:val="28"/>
      </w:numPr>
      <w:spacing w:after="120" w:line="240" w:lineRule="auto"/>
      <w:jc w:val="both"/>
    </w:pPr>
    <w:rPr>
      <w:rFonts w:ascii="Arial" w:eastAsia="Times New Roman" w:hAnsi="Arial" w:cs="Calibri"/>
      <w:sz w:val="22"/>
      <w:szCs w:val="20"/>
      <w:lang w:eastAsia="en-GB"/>
    </w:rPr>
  </w:style>
  <w:style w:type="paragraph" w:customStyle="1" w:styleId="List1indent2">
    <w:name w:val="List 1 indent 2"/>
    <w:basedOn w:val="Normal"/>
    <w:rsid w:val="0060166E"/>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2text">
    <w:name w:val="List 1 indent 2 text"/>
    <w:basedOn w:val="Normal"/>
    <w:rsid w:val="0060166E"/>
    <w:pPr>
      <w:spacing w:after="60" w:line="240" w:lineRule="auto"/>
      <w:ind w:left="1701"/>
      <w:jc w:val="both"/>
    </w:pPr>
    <w:rPr>
      <w:rFonts w:ascii="Arial" w:eastAsia="Calibri" w:hAnsi="Arial" w:cs="Arial"/>
      <w:sz w:val="20"/>
      <w:lang w:eastAsia="en-GB"/>
    </w:rPr>
  </w:style>
  <w:style w:type="paragraph" w:customStyle="1" w:styleId="List1indenttext">
    <w:name w:val="List 1 indent text"/>
    <w:basedOn w:val="Normal"/>
    <w:rsid w:val="0060166E"/>
    <w:pPr>
      <w:spacing w:after="120" w:line="240" w:lineRule="auto"/>
      <w:ind w:left="1134"/>
      <w:jc w:val="both"/>
    </w:pPr>
    <w:rPr>
      <w:rFonts w:ascii="Arial" w:eastAsia="Calibri" w:hAnsi="Arial" w:cs="Calibri"/>
      <w:sz w:val="22"/>
      <w:szCs w:val="20"/>
      <w:lang w:eastAsia="en-GB"/>
    </w:rPr>
  </w:style>
  <w:style w:type="character" w:customStyle="1" w:styleId="StyleFootnoteReference115ptBlack">
    <w:name w:val="Style Footnote Reference + 11.5 pt Black"/>
    <w:uiPriority w:val="99"/>
    <w:rsid w:val="0060166E"/>
    <w:rPr>
      <w:rFonts w:ascii="Arial" w:hAnsi="Arial" w:cs="Times New Roman"/>
      <w:color w:val="000000"/>
      <w:sz w:val="23"/>
    </w:rPr>
  </w:style>
  <w:style w:type="paragraph" w:customStyle="1" w:styleId="Table">
    <w:name w:val="Table_#"/>
    <w:basedOn w:val="Normal"/>
    <w:next w:val="Normal"/>
    <w:uiPriority w:val="99"/>
    <w:rsid w:val="0060166E"/>
    <w:pPr>
      <w:numPr>
        <w:numId w:val="37"/>
      </w:numPr>
      <w:spacing w:before="120" w:after="120" w:line="240" w:lineRule="auto"/>
      <w:jc w:val="center"/>
    </w:pPr>
    <w:rPr>
      <w:rFonts w:ascii="Arial" w:eastAsia="Times New Roman" w:hAnsi="Arial" w:cs="Calibri"/>
      <w:i/>
      <w:sz w:val="22"/>
      <w:szCs w:val="20"/>
      <w:lang w:eastAsia="en-GB"/>
    </w:rPr>
  </w:style>
  <w:style w:type="paragraph" w:styleId="BlockText">
    <w:name w:val="Block Text"/>
    <w:basedOn w:val="Normal"/>
    <w:uiPriority w:val="99"/>
    <w:rsid w:val="0060166E"/>
    <w:pPr>
      <w:spacing w:after="120" w:line="240" w:lineRule="auto"/>
      <w:ind w:left="1440" w:right="1440"/>
      <w:jc w:val="center"/>
    </w:pPr>
    <w:rPr>
      <w:rFonts w:ascii="Arial" w:eastAsia="Times New Roman" w:hAnsi="Arial" w:cs="Calibri"/>
      <w:b/>
      <w:sz w:val="28"/>
      <w:szCs w:val="28"/>
      <w:lang w:eastAsia="en-GB"/>
    </w:rPr>
  </w:style>
  <w:style w:type="paragraph" w:styleId="Index1">
    <w:name w:val="index 1"/>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Calibri"/>
      <w:sz w:val="22"/>
      <w:lang w:eastAsia="de-DE"/>
    </w:rPr>
  </w:style>
  <w:style w:type="paragraph" w:styleId="Index2">
    <w:name w:val="index 2"/>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Calibri"/>
      <w:sz w:val="22"/>
      <w:lang w:eastAsia="de-DE"/>
    </w:rPr>
  </w:style>
  <w:style w:type="paragraph" w:styleId="Index3">
    <w:name w:val="index 3"/>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Calibri"/>
      <w:sz w:val="22"/>
      <w:lang w:eastAsia="de-DE"/>
    </w:rPr>
  </w:style>
  <w:style w:type="paragraph" w:styleId="Index4">
    <w:name w:val="index 4"/>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Calibri"/>
      <w:sz w:val="22"/>
      <w:lang w:eastAsia="de-DE"/>
    </w:rPr>
  </w:style>
  <w:style w:type="paragraph" w:styleId="Index5">
    <w:name w:val="index 5"/>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Calibri"/>
      <w:sz w:val="22"/>
      <w:lang w:eastAsia="de-DE"/>
    </w:rPr>
  </w:style>
  <w:style w:type="paragraph" w:styleId="Index6">
    <w:name w:val="index 6"/>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Calibri"/>
      <w:sz w:val="22"/>
      <w:lang w:eastAsia="de-DE"/>
    </w:rPr>
  </w:style>
  <w:style w:type="paragraph" w:styleId="Index7">
    <w:name w:val="index 7"/>
    <w:basedOn w:val="Normal"/>
    <w:next w:val="Normal"/>
    <w:autoRedefine/>
    <w:uiPriority w:val="99"/>
    <w:rsid w:val="0060166E"/>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Calibri"/>
      <w:sz w:val="22"/>
      <w:lang w:eastAsia="de-DE"/>
    </w:rPr>
  </w:style>
  <w:style w:type="paragraph" w:styleId="IndexHeading">
    <w:name w:val="index heading"/>
    <w:basedOn w:val="Normal"/>
    <w:next w:val="Index1"/>
    <w:uiPriority w:val="99"/>
    <w:rsid w:val="0060166E"/>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Calibri"/>
      <w:sz w:val="22"/>
      <w:lang w:eastAsia="de-DE"/>
    </w:rPr>
  </w:style>
  <w:style w:type="paragraph" w:customStyle="1" w:styleId="Tabletext0">
    <w:name w:val="Table_text"/>
    <w:basedOn w:val="Normal"/>
    <w:link w:val="TabletextChar"/>
    <w:rsid w:val="0060166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Calibri"/>
      <w:iCs/>
      <w:lang w:val="en-US" w:eastAsia="en-GB"/>
    </w:rPr>
  </w:style>
  <w:style w:type="paragraph" w:customStyle="1" w:styleId="References">
    <w:name w:val="References"/>
    <w:basedOn w:val="Normal"/>
    <w:uiPriority w:val="99"/>
    <w:rsid w:val="0060166E"/>
    <w:pPr>
      <w:tabs>
        <w:tab w:val="num" w:pos="567"/>
      </w:tabs>
      <w:spacing w:after="120" w:line="240" w:lineRule="auto"/>
      <w:ind w:left="567" w:hanging="567"/>
    </w:pPr>
    <w:rPr>
      <w:rFonts w:ascii="Arial" w:eastAsia="Times New Roman" w:hAnsi="Arial" w:cs="Calibri"/>
      <w:sz w:val="22"/>
      <w:szCs w:val="20"/>
      <w:lang w:eastAsia="en-GB"/>
    </w:rPr>
  </w:style>
  <w:style w:type="paragraph" w:customStyle="1" w:styleId="Appendix0">
    <w:name w:val="Appendix"/>
    <w:basedOn w:val="Normal"/>
    <w:next w:val="Normal"/>
    <w:uiPriority w:val="99"/>
    <w:rsid w:val="0060166E"/>
    <w:pPr>
      <w:tabs>
        <w:tab w:val="left" w:pos="1985"/>
      </w:tabs>
      <w:spacing w:before="120" w:after="240" w:line="240" w:lineRule="auto"/>
      <w:ind w:left="720" w:hanging="360"/>
    </w:pPr>
    <w:rPr>
      <w:rFonts w:ascii="Arial" w:eastAsia="Times New Roman" w:hAnsi="Arial" w:cs="Times New Roman"/>
      <w:b/>
      <w:sz w:val="24"/>
      <w:szCs w:val="28"/>
    </w:rPr>
  </w:style>
  <w:style w:type="paragraph" w:customStyle="1" w:styleId="equation">
    <w:name w:val="equation"/>
    <w:basedOn w:val="Normal"/>
    <w:next w:val="BodyText"/>
    <w:uiPriority w:val="99"/>
    <w:rsid w:val="0060166E"/>
    <w:pPr>
      <w:keepNext/>
      <w:tabs>
        <w:tab w:val="left" w:pos="142"/>
      </w:tabs>
      <w:spacing w:after="120" w:line="240" w:lineRule="auto"/>
      <w:ind w:left="7874" w:hanging="360"/>
      <w:jc w:val="right"/>
    </w:pPr>
    <w:rPr>
      <w:rFonts w:ascii="Arial" w:eastAsia="Times New Roman" w:hAnsi="Arial" w:cs="Times New Roman"/>
      <w:sz w:val="22"/>
      <w:szCs w:val="24"/>
    </w:rPr>
  </w:style>
  <w:style w:type="paragraph" w:customStyle="1" w:styleId="AppendixHeading1">
    <w:name w:val="Appendix Heading 1"/>
    <w:basedOn w:val="Normal"/>
    <w:next w:val="BodyText"/>
    <w:uiPriority w:val="99"/>
    <w:rsid w:val="0060166E"/>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uiPriority w:val="99"/>
    <w:rsid w:val="0060166E"/>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uiPriority w:val="99"/>
    <w:rsid w:val="0060166E"/>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AppendixHeading4">
    <w:name w:val="Appendix Heading 4"/>
    <w:basedOn w:val="Normal"/>
    <w:next w:val="BodyText"/>
    <w:uiPriority w:val="99"/>
    <w:rsid w:val="0060166E"/>
    <w:pPr>
      <w:tabs>
        <w:tab w:val="num" w:pos="1134"/>
      </w:tabs>
      <w:spacing w:before="120" w:after="120" w:line="240" w:lineRule="auto"/>
      <w:ind w:left="1134" w:hanging="1134"/>
    </w:pPr>
    <w:rPr>
      <w:rFonts w:ascii="Arial" w:eastAsia="Times New Roman" w:hAnsi="Arial" w:cs="Arial"/>
      <w:sz w:val="22"/>
      <w:lang w:eastAsia="en-GB"/>
    </w:rPr>
  </w:style>
  <w:style w:type="paragraph" w:customStyle="1" w:styleId="AnnexFigure">
    <w:name w:val="Annex Figure"/>
    <w:basedOn w:val="Normal"/>
    <w:next w:val="Normal"/>
    <w:uiPriority w:val="99"/>
    <w:rsid w:val="0060166E"/>
    <w:pPr>
      <w:numPr>
        <w:numId w:val="33"/>
      </w:numPr>
      <w:spacing w:before="120" w:after="120" w:line="240" w:lineRule="auto"/>
      <w:jc w:val="center"/>
    </w:pPr>
    <w:rPr>
      <w:rFonts w:ascii="Arial" w:eastAsia="Times New Roman" w:hAnsi="Arial" w:cs="Calibri"/>
      <w:i/>
      <w:sz w:val="22"/>
      <w:lang w:eastAsia="en-GB"/>
    </w:rPr>
  </w:style>
  <w:style w:type="paragraph" w:customStyle="1" w:styleId="AnnexHeading1">
    <w:name w:val="Annex Heading 1"/>
    <w:basedOn w:val="Normal"/>
    <w:next w:val="BodyText"/>
    <w:uiPriority w:val="99"/>
    <w:rsid w:val="0060166E"/>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nnexHeading2">
    <w:name w:val="Annex Heading 2"/>
    <w:basedOn w:val="Normal"/>
    <w:next w:val="BodyText"/>
    <w:uiPriority w:val="99"/>
    <w:rsid w:val="0060166E"/>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nnexHeading3">
    <w:name w:val="Annex Heading 3"/>
    <w:basedOn w:val="Normal"/>
    <w:next w:val="Normal"/>
    <w:uiPriority w:val="99"/>
    <w:rsid w:val="0060166E"/>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AnnexHeading4">
    <w:name w:val="Annex Heading 4"/>
    <w:basedOn w:val="Normal"/>
    <w:next w:val="BodyText"/>
    <w:uiPriority w:val="99"/>
    <w:rsid w:val="0060166E"/>
    <w:pPr>
      <w:tabs>
        <w:tab w:val="num" w:pos="1134"/>
      </w:tabs>
      <w:spacing w:before="120" w:after="120" w:line="240" w:lineRule="auto"/>
      <w:ind w:left="1134" w:hanging="1134"/>
    </w:pPr>
    <w:rPr>
      <w:rFonts w:ascii="Arial" w:eastAsia="Times New Roman" w:hAnsi="Arial" w:cs="Arial"/>
      <w:sz w:val="22"/>
      <w:lang w:eastAsia="en-GB"/>
    </w:rPr>
  </w:style>
  <w:style w:type="paragraph" w:customStyle="1" w:styleId="AnnexTable">
    <w:name w:val="Annex Table"/>
    <w:basedOn w:val="Normal"/>
    <w:next w:val="Normal"/>
    <w:uiPriority w:val="99"/>
    <w:rsid w:val="0060166E"/>
    <w:pPr>
      <w:numPr>
        <w:numId w:val="34"/>
      </w:numPr>
      <w:tabs>
        <w:tab w:val="left" w:pos="1418"/>
      </w:tabs>
      <w:spacing w:before="120" w:after="120" w:line="240" w:lineRule="auto"/>
      <w:jc w:val="center"/>
    </w:pPr>
    <w:rPr>
      <w:rFonts w:ascii="Arial" w:eastAsia="Times New Roman" w:hAnsi="Arial" w:cs="Calibri"/>
      <w:i/>
      <w:sz w:val="22"/>
      <w:lang w:eastAsia="en-GB"/>
    </w:rPr>
  </w:style>
  <w:style w:type="paragraph" w:customStyle="1" w:styleId="List1indent1">
    <w:name w:val="List 1 indent 1"/>
    <w:basedOn w:val="Normal"/>
    <w:qFormat/>
    <w:rsid w:val="0060166E"/>
    <w:pPr>
      <w:tabs>
        <w:tab w:val="num" w:pos="1134"/>
      </w:tabs>
      <w:spacing w:after="120" w:line="240" w:lineRule="auto"/>
      <w:ind w:left="1134" w:hanging="567"/>
      <w:jc w:val="both"/>
    </w:pPr>
    <w:rPr>
      <w:rFonts w:ascii="Arial" w:eastAsia="Calibri" w:hAnsi="Arial" w:cs="Arial"/>
      <w:sz w:val="22"/>
      <w:lang w:eastAsia="en-GB"/>
    </w:rPr>
  </w:style>
  <w:style w:type="paragraph" w:customStyle="1" w:styleId="List1indent1text">
    <w:name w:val="List 1 indent 1 text"/>
    <w:basedOn w:val="Normal"/>
    <w:rsid w:val="0060166E"/>
    <w:pPr>
      <w:spacing w:after="120" w:line="240" w:lineRule="auto"/>
      <w:ind w:left="1134"/>
      <w:jc w:val="both"/>
    </w:pPr>
    <w:rPr>
      <w:rFonts w:ascii="Arial" w:eastAsia="Calibri" w:hAnsi="Arial" w:cs="Arial"/>
      <w:sz w:val="22"/>
      <w:lang w:eastAsia="fr-FR"/>
    </w:rPr>
  </w:style>
  <w:style w:type="paragraph" w:styleId="ListContinue">
    <w:name w:val="List Continue"/>
    <w:basedOn w:val="Normal"/>
    <w:uiPriority w:val="99"/>
    <w:rsid w:val="0060166E"/>
    <w:pPr>
      <w:spacing w:after="120" w:line="240" w:lineRule="auto"/>
      <w:ind w:left="283"/>
      <w:contextualSpacing/>
    </w:pPr>
    <w:rPr>
      <w:rFonts w:ascii="Arial" w:eastAsia="Times New Roman" w:hAnsi="Arial" w:cs="Calibri"/>
      <w:sz w:val="22"/>
      <w:lang w:eastAsia="en-GB"/>
    </w:rPr>
  </w:style>
  <w:style w:type="paragraph" w:customStyle="1" w:styleId="IALATitle">
    <w:name w:val="IALA Title"/>
    <w:basedOn w:val="Title"/>
    <w:uiPriority w:val="99"/>
    <w:rsid w:val="0060166E"/>
    <w:pPr>
      <w:spacing w:before="1440" w:after="60"/>
      <w:contextualSpacing w:val="0"/>
      <w:jc w:val="center"/>
      <w:outlineLvl w:val="0"/>
    </w:pPr>
    <w:rPr>
      <w:rFonts w:ascii="Arial" w:eastAsia="Times New Roman" w:hAnsi="Arial" w:cs="Arial"/>
      <w:bCs/>
      <w:color w:val="auto"/>
      <w:spacing w:val="0"/>
      <w:sz w:val="28"/>
      <w:szCs w:val="28"/>
      <w:lang w:val="fr-FR"/>
    </w:rPr>
  </w:style>
  <w:style w:type="paragraph" w:customStyle="1" w:styleId="IALASubtitle">
    <w:name w:val="IALA Subtitle"/>
    <w:basedOn w:val="Title"/>
    <w:uiPriority w:val="99"/>
    <w:rsid w:val="0060166E"/>
    <w:pPr>
      <w:spacing w:before="60" w:after="60"/>
      <w:contextualSpacing w:val="0"/>
      <w:jc w:val="center"/>
      <w:outlineLvl w:val="0"/>
    </w:pPr>
    <w:rPr>
      <w:rFonts w:ascii="Arial" w:eastAsia="Times New Roman" w:hAnsi="Arial" w:cs="Arial"/>
      <w:bCs/>
      <w:color w:val="auto"/>
      <w:spacing w:val="0"/>
      <w:sz w:val="24"/>
      <w:szCs w:val="32"/>
    </w:rPr>
  </w:style>
  <w:style w:type="paragraph" w:customStyle="1" w:styleId="IALAHeading1">
    <w:name w:val="IALA Heading 1"/>
    <w:basedOn w:val="Heading1"/>
    <w:uiPriority w:val="99"/>
    <w:rsid w:val="0060166E"/>
    <w:pPr>
      <w:keepLines w:val="0"/>
      <w:numPr>
        <w:numId w:val="0"/>
      </w:numPr>
      <w:tabs>
        <w:tab w:val="num" w:pos="1492"/>
      </w:tabs>
      <w:spacing w:after="120" w:line="240" w:lineRule="auto"/>
      <w:ind w:left="1492" w:hanging="360"/>
    </w:pPr>
    <w:rPr>
      <w:rFonts w:ascii="Arial" w:eastAsia="Times New Roman" w:hAnsi="Arial" w:cs="Times New Roman"/>
      <w:bCs w:val="0"/>
      <w:caps w:val="0"/>
      <w:color w:val="auto"/>
      <w:szCs w:val="20"/>
    </w:rPr>
  </w:style>
  <w:style w:type="paragraph" w:customStyle="1" w:styleId="IALABodyTextIndent">
    <w:name w:val="IALA Body Text Indent"/>
    <w:basedOn w:val="BodyText"/>
    <w:uiPriority w:val="99"/>
    <w:rsid w:val="0060166E"/>
    <w:pPr>
      <w:spacing w:line="240" w:lineRule="auto"/>
      <w:ind w:firstLine="720"/>
    </w:pPr>
    <w:rPr>
      <w:rFonts w:ascii="Times New Roman" w:eastAsia="Calibri" w:hAnsi="Times New Roman" w:cs="Times New Roman"/>
      <w:sz w:val="24"/>
      <w:szCs w:val="20"/>
      <w:lang w:val="de-DE"/>
    </w:rPr>
  </w:style>
  <w:style w:type="paragraph" w:customStyle="1" w:styleId="IALAHeading2">
    <w:name w:val="IALA Heading 2"/>
    <w:basedOn w:val="Heading2"/>
    <w:uiPriority w:val="99"/>
    <w:rsid w:val="0060166E"/>
    <w:pPr>
      <w:keepLines w:val="0"/>
      <w:numPr>
        <w:ilvl w:val="0"/>
        <w:numId w:val="0"/>
      </w:numPr>
      <w:tabs>
        <w:tab w:val="num" w:pos="1440"/>
        <w:tab w:val="num" w:pos="1492"/>
      </w:tabs>
      <w:spacing w:before="240" w:after="120" w:line="240" w:lineRule="auto"/>
      <w:ind w:left="1492" w:hanging="360"/>
    </w:pPr>
    <w:rPr>
      <w:rFonts w:ascii="Arial" w:eastAsia="Times New Roman" w:hAnsi="Arial" w:cs="Times New Roman"/>
      <w:bCs w:val="0"/>
      <w:i/>
      <w:smallCaps w:val="0"/>
      <w:color w:val="auto"/>
      <w:szCs w:val="20"/>
    </w:rPr>
  </w:style>
  <w:style w:type="paragraph" w:customStyle="1" w:styleId="IALABodyText">
    <w:name w:val="IALA Body Text"/>
    <w:basedOn w:val="Normal"/>
    <w:uiPriority w:val="99"/>
    <w:rsid w:val="0060166E"/>
    <w:pPr>
      <w:spacing w:before="120" w:line="240" w:lineRule="auto"/>
    </w:pPr>
    <w:rPr>
      <w:rFonts w:ascii="Times New Roman" w:eastAsia="Times New Roman" w:hAnsi="Times New Roman" w:cs="Times New Roman"/>
      <w:bCs/>
      <w:sz w:val="24"/>
      <w:szCs w:val="20"/>
    </w:rPr>
  </w:style>
  <w:style w:type="paragraph" w:customStyle="1" w:styleId="IALABodyText0">
    <w:name w:val="IALA BodyText"/>
    <w:basedOn w:val="Normal"/>
    <w:uiPriority w:val="99"/>
    <w:rsid w:val="0060166E"/>
    <w:pPr>
      <w:spacing w:before="120" w:after="120" w:line="240" w:lineRule="auto"/>
    </w:pPr>
    <w:rPr>
      <w:rFonts w:ascii="Times New Roman" w:eastAsia="Times New Roman" w:hAnsi="Times New Roman" w:cs="Times New Roman"/>
      <w:b/>
      <w:sz w:val="24"/>
      <w:szCs w:val="20"/>
    </w:rPr>
  </w:style>
  <w:style w:type="paragraph" w:customStyle="1" w:styleId="IALAHeading3">
    <w:name w:val="IALA Heading 3"/>
    <w:basedOn w:val="Heading3"/>
    <w:next w:val="IALABodyTextIndent"/>
    <w:uiPriority w:val="99"/>
    <w:rsid w:val="0060166E"/>
    <w:pPr>
      <w:keepLines w:val="0"/>
      <w:numPr>
        <w:ilvl w:val="0"/>
        <w:numId w:val="0"/>
      </w:numPr>
      <w:tabs>
        <w:tab w:val="num" w:pos="360"/>
      </w:tabs>
      <w:spacing w:before="240" w:line="240" w:lineRule="auto"/>
      <w:ind w:left="360" w:hanging="360"/>
    </w:pPr>
    <w:rPr>
      <w:rFonts w:ascii="Times New Roman" w:eastAsia="Times New Roman" w:hAnsi="Times New Roman" w:cs="Times New Roman"/>
      <w:b w:val="0"/>
      <w:bCs w:val="0"/>
      <w:iCs/>
      <w:color w:val="auto"/>
      <w:sz w:val="24"/>
      <w:szCs w:val="20"/>
      <w:u w:val="single"/>
    </w:rPr>
  </w:style>
  <w:style w:type="paragraph" w:styleId="Closing">
    <w:name w:val="Closing"/>
    <w:basedOn w:val="Normal"/>
    <w:link w:val="ClosingChar"/>
    <w:uiPriority w:val="99"/>
    <w:rsid w:val="0060166E"/>
    <w:pPr>
      <w:spacing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uiPriority w:val="99"/>
    <w:rsid w:val="0060166E"/>
    <w:rPr>
      <w:rFonts w:ascii="Times New Roman" w:eastAsia="Times New Roman" w:hAnsi="Times New Roman" w:cs="Times New Roman"/>
      <w:sz w:val="24"/>
      <w:szCs w:val="20"/>
      <w:lang w:val="en-GB"/>
    </w:rPr>
  </w:style>
  <w:style w:type="paragraph" w:styleId="Date">
    <w:name w:val="Date"/>
    <w:basedOn w:val="Normal"/>
    <w:next w:val="Normal"/>
    <w:link w:val="DateChar"/>
    <w:uiPriority w:val="99"/>
    <w:rsid w:val="0060166E"/>
    <w:pPr>
      <w:spacing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uiPriority w:val="99"/>
    <w:rsid w:val="0060166E"/>
    <w:rPr>
      <w:rFonts w:ascii="Times New Roman" w:eastAsia="Times New Roman" w:hAnsi="Times New Roman" w:cs="Times New Roman"/>
      <w:sz w:val="24"/>
      <w:szCs w:val="20"/>
      <w:lang w:val="en-GB"/>
    </w:rPr>
  </w:style>
  <w:style w:type="paragraph" w:styleId="E-mailSignature">
    <w:name w:val="E-mail Signature"/>
    <w:basedOn w:val="Normal"/>
    <w:link w:val="E-mailSignatureChar"/>
    <w:uiPriority w:val="99"/>
    <w:rsid w:val="0060166E"/>
    <w:pPr>
      <w:spacing w:line="240" w:lineRule="auto"/>
    </w:pPr>
    <w:rPr>
      <w:rFonts w:ascii="Times New Roman" w:eastAsia="Times New Roman" w:hAnsi="Times New Roman" w:cs="Times New Roman"/>
      <w:sz w:val="24"/>
      <w:szCs w:val="20"/>
    </w:rPr>
  </w:style>
  <w:style w:type="character" w:customStyle="1" w:styleId="E-mailSignatureChar">
    <w:name w:val="E-mail Signature Char"/>
    <w:basedOn w:val="DefaultParagraphFont"/>
    <w:link w:val="E-mailSignature"/>
    <w:uiPriority w:val="99"/>
    <w:rsid w:val="0060166E"/>
    <w:rPr>
      <w:rFonts w:ascii="Times New Roman" w:eastAsia="Times New Roman" w:hAnsi="Times New Roman" w:cs="Times New Roman"/>
      <w:sz w:val="24"/>
      <w:szCs w:val="20"/>
      <w:lang w:val="en-GB"/>
    </w:rPr>
  </w:style>
  <w:style w:type="paragraph" w:styleId="EnvelopeAddress">
    <w:name w:val="envelope address"/>
    <w:basedOn w:val="Normal"/>
    <w:uiPriority w:val="99"/>
    <w:rsid w:val="0060166E"/>
    <w:pPr>
      <w:framePr w:w="7920" w:h="1980" w:hRule="exact" w:hSpace="180" w:wrap="auto" w:hAnchor="page" w:xAlign="center" w:yAlign="bottom"/>
      <w:spacing w:line="240" w:lineRule="auto"/>
      <w:ind w:left="2880"/>
    </w:pPr>
    <w:rPr>
      <w:rFonts w:ascii="Arial" w:eastAsia="Times New Roman" w:hAnsi="Arial" w:cs="Arial"/>
      <w:sz w:val="24"/>
      <w:szCs w:val="24"/>
    </w:rPr>
  </w:style>
  <w:style w:type="paragraph" w:styleId="EnvelopeReturn">
    <w:name w:val="envelope return"/>
    <w:basedOn w:val="Normal"/>
    <w:uiPriority w:val="99"/>
    <w:rsid w:val="0060166E"/>
    <w:pPr>
      <w:spacing w:line="240" w:lineRule="auto"/>
    </w:pPr>
    <w:rPr>
      <w:rFonts w:ascii="Arial" w:eastAsia="Times New Roman" w:hAnsi="Arial" w:cs="Arial"/>
      <w:sz w:val="20"/>
      <w:szCs w:val="20"/>
    </w:rPr>
  </w:style>
  <w:style w:type="character" w:styleId="HTMLAcronym">
    <w:name w:val="HTML Acronym"/>
    <w:uiPriority w:val="99"/>
    <w:rsid w:val="0060166E"/>
    <w:rPr>
      <w:rFonts w:cs="Times New Roman"/>
    </w:rPr>
  </w:style>
  <w:style w:type="paragraph" w:styleId="HTMLAddress">
    <w:name w:val="HTML Address"/>
    <w:basedOn w:val="Normal"/>
    <w:link w:val="HTMLAddressChar"/>
    <w:uiPriority w:val="99"/>
    <w:rsid w:val="0060166E"/>
    <w:pPr>
      <w:spacing w:line="240" w:lineRule="auto"/>
    </w:pPr>
    <w:rPr>
      <w:rFonts w:ascii="Times New Roman" w:eastAsia="Times New Roman" w:hAnsi="Times New Roman" w:cs="Times New Roman"/>
      <w:i/>
      <w:iCs/>
      <w:sz w:val="24"/>
      <w:szCs w:val="20"/>
    </w:rPr>
  </w:style>
  <w:style w:type="character" w:customStyle="1" w:styleId="HTMLAddressChar">
    <w:name w:val="HTML Address Char"/>
    <w:basedOn w:val="DefaultParagraphFont"/>
    <w:link w:val="HTMLAddress"/>
    <w:uiPriority w:val="99"/>
    <w:rsid w:val="0060166E"/>
    <w:rPr>
      <w:rFonts w:ascii="Times New Roman" w:eastAsia="Times New Roman" w:hAnsi="Times New Roman" w:cs="Times New Roman"/>
      <w:i/>
      <w:iCs/>
      <w:sz w:val="24"/>
      <w:szCs w:val="20"/>
      <w:lang w:val="en-GB"/>
    </w:rPr>
  </w:style>
  <w:style w:type="character" w:styleId="HTMLCode">
    <w:name w:val="HTML Code"/>
    <w:uiPriority w:val="99"/>
    <w:rsid w:val="0060166E"/>
    <w:rPr>
      <w:rFonts w:ascii="Courier New" w:hAnsi="Courier New" w:cs="Times New Roman"/>
      <w:sz w:val="20"/>
    </w:rPr>
  </w:style>
  <w:style w:type="character" w:styleId="HTMLDefinition">
    <w:name w:val="HTML Definition"/>
    <w:uiPriority w:val="99"/>
    <w:rsid w:val="0060166E"/>
    <w:rPr>
      <w:rFonts w:cs="Times New Roman"/>
      <w:i/>
    </w:rPr>
  </w:style>
  <w:style w:type="character" w:styleId="HTMLKeyboard">
    <w:name w:val="HTML Keyboard"/>
    <w:uiPriority w:val="99"/>
    <w:rsid w:val="0060166E"/>
    <w:rPr>
      <w:rFonts w:ascii="Courier New" w:hAnsi="Courier New" w:cs="Times New Roman"/>
      <w:sz w:val="20"/>
    </w:rPr>
  </w:style>
  <w:style w:type="paragraph" w:styleId="HTMLPreformatted">
    <w:name w:val="HTML Preformatted"/>
    <w:basedOn w:val="Normal"/>
    <w:link w:val="HTMLPreformattedChar"/>
    <w:uiPriority w:val="99"/>
    <w:rsid w:val="0060166E"/>
    <w:pPr>
      <w:spacing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0166E"/>
    <w:rPr>
      <w:rFonts w:ascii="Courier New" w:eastAsia="Times New Roman" w:hAnsi="Courier New" w:cs="Courier New"/>
      <w:sz w:val="20"/>
      <w:szCs w:val="20"/>
      <w:lang w:val="en-GB"/>
    </w:rPr>
  </w:style>
  <w:style w:type="character" w:styleId="HTMLSample">
    <w:name w:val="HTML Sample"/>
    <w:uiPriority w:val="99"/>
    <w:rsid w:val="0060166E"/>
    <w:rPr>
      <w:rFonts w:ascii="Courier New" w:hAnsi="Courier New" w:cs="Times New Roman"/>
    </w:rPr>
  </w:style>
  <w:style w:type="character" w:styleId="HTMLTypewriter">
    <w:name w:val="HTML Typewriter"/>
    <w:uiPriority w:val="99"/>
    <w:rsid w:val="0060166E"/>
    <w:rPr>
      <w:rFonts w:ascii="Courier New" w:hAnsi="Courier New" w:cs="Times New Roman"/>
      <w:sz w:val="20"/>
    </w:rPr>
  </w:style>
  <w:style w:type="character" w:styleId="HTMLVariable">
    <w:name w:val="HTML Variable"/>
    <w:uiPriority w:val="99"/>
    <w:rsid w:val="0060166E"/>
    <w:rPr>
      <w:rFonts w:cs="Times New Roman"/>
      <w:i/>
    </w:rPr>
  </w:style>
  <w:style w:type="character" w:styleId="LineNumber">
    <w:name w:val="line number"/>
    <w:uiPriority w:val="99"/>
    <w:rsid w:val="0060166E"/>
    <w:rPr>
      <w:rFonts w:cs="Times New Roman"/>
    </w:rPr>
  </w:style>
  <w:style w:type="paragraph" w:styleId="List3">
    <w:name w:val="List 3"/>
    <w:basedOn w:val="Normal"/>
    <w:uiPriority w:val="99"/>
    <w:rsid w:val="0060166E"/>
    <w:pPr>
      <w:spacing w:line="240" w:lineRule="auto"/>
      <w:ind w:left="849" w:hanging="283"/>
    </w:pPr>
    <w:rPr>
      <w:rFonts w:ascii="Times New Roman" w:eastAsia="Times New Roman" w:hAnsi="Times New Roman" w:cs="Times New Roman"/>
      <w:sz w:val="24"/>
      <w:szCs w:val="20"/>
    </w:rPr>
  </w:style>
  <w:style w:type="paragraph" w:styleId="List4">
    <w:name w:val="List 4"/>
    <w:basedOn w:val="Normal"/>
    <w:uiPriority w:val="99"/>
    <w:rsid w:val="0060166E"/>
    <w:pPr>
      <w:spacing w:line="240" w:lineRule="auto"/>
      <w:ind w:left="1132" w:hanging="283"/>
    </w:pPr>
    <w:rPr>
      <w:rFonts w:ascii="Times New Roman" w:eastAsia="Times New Roman" w:hAnsi="Times New Roman" w:cs="Times New Roman"/>
      <w:sz w:val="24"/>
      <w:szCs w:val="20"/>
    </w:rPr>
  </w:style>
  <w:style w:type="paragraph" w:styleId="List5">
    <w:name w:val="List 5"/>
    <w:basedOn w:val="Normal"/>
    <w:uiPriority w:val="99"/>
    <w:rsid w:val="0060166E"/>
    <w:pPr>
      <w:spacing w:line="240" w:lineRule="auto"/>
      <w:ind w:left="1415" w:hanging="283"/>
    </w:pPr>
    <w:rPr>
      <w:rFonts w:ascii="Times New Roman" w:eastAsia="Times New Roman" w:hAnsi="Times New Roman" w:cs="Times New Roman"/>
      <w:sz w:val="24"/>
      <w:szCs w:val="20"/>
    </w:rPr>
  </w:style>
  <w:style w:type="paragraph" w:styleId="ListBullet2">
    <w:name w:val="List Bullet 2"/>
    <w:basedOn w:val="Normal"/>
    <w:autoRedefine/>
    <w:uiPriority w:val="99"/>
    <w:rsid w:val="0060166E"/>
    <w:pPr>
      <w:numPr>
        <w:numId w:val="31"/>
      </w:numPr>
      <w:spacing w:line="240" w:lineRule="auto"/>
    </w:pPr>
    <w:rPr>
      <w:rFonts w:ascii="Times New Roman" w:eastAsia="Times New Roman" w:hAnsi="Times New Roman" w:cs="Times New Roman"/>
      <w:sz w:val="24"/>
      <w:szCs w:val="20"/>
    </w:rPr>
  </w:style>
  <w:style w:type="paragraph" w:styleId="ListBullet3">
    <w:name w:val="List Bullet 3"/>
    <w:basedOn w:val="Normal"/>
    <w:autoRedefine/>
    <w:uiPriority w:val="99"/>
    <w:rsid w:val="0060166E"/>
    <w:pPr>
      <w:tabs>
        <w:tab w:val="num" w:pos="643"/>
      </w:tabs>
      <w:spacing w:after="120" w:line="240" w:lineRule="auto"/>
      <w:ind w:left="1200" w:hanging="360"/>
    </w:pPr>
    <w:rPr>
      <w:rFonts w:ascii="Times New Roman" w:eastAsia="Times New Roman" w:hAnsi="Times New Roman" w:cs="Times New Roman"/>
      <w:sz w:val="24"/>
      <w:szCs w:val="20"/>
    </w:rPr>
  </w:style>
  <w:style w:type="paragraph" w:styleId="ListBullet4">
    <w:name w:val="List Bullet 4"/>
    <w:basedOn w:val="Normal"/>
    <w:autoRedefine/>
    <w:uiPriority w:val="99"/>
    <w:rsid w:val="0060166E"/>
    <w:pPr>
      <w:tabs>
        <w:tab w:val="num" w:pos="1209"/>
      </w:tabs>
      <w:spacing w:line="240" w:lineRule="auto"/>
      <w:ind w:left="1209" w:hanging="360"/>
    </w:pPr>
    <w:rPr>
      <w:rFonts w:ascii="Times New Roman" w:eastAsia="Times New Roman" w:hAnsi="Times New Roman" w:cs="Times New Roman"/>
      <w:sz w:val="24"/>
      <w:szCs w:val="20"/>
    </w:rPr>
  </w:style>
  <w:style w:type="paragraph" w:styleId="ListBullet5">
    <w:name w:val="List Bullet 5"/>
    <w:basedOn w:val="Normal"/>
    <w:autoRedefine/>
    <w:uiPriority w:val="99"/>
    <w:rsid w:val="0060166E"/>
    <w:pPr>
      <w:tabs>
        <w:tab w:val="num" w:pos="1209"/>
        <w:tab w:val="num" w:pos="1492"/>
      </w:tabs>
      <w:spacing w:line="240" w:lineRule="auto"/>
      <w:ind w:left="1492" w:hanging="360"/>
    </w:pPr>
    <w:rPr>
      <w:rFonts w:ascii="Times New Roman" w:eastAsia="Times New Roman" w:hAnsi="Times New Roman" w:cs="Times New Roman"/>
      <w:sz w:val="24"/>
      <w:szCs w:val="20"/>
    </w:rPr>
  </w:style>
  <w:style w:type="paragraph" w:styleId="ListContinue2">
    <w:name w:val="List Continue 2"/>
    <w:basedOn w:val="Normal"/>
    <w:uiPriority w:val="99"/>
    <w:rsid w:val="0060166E"/>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uiPriority w:val="99"/>
    <w:rsid w:val="0060166E"/>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uiPriority w:val="99"/>
    <w:rsid w:val="0060166E"/>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uiPriority w:val="99"/>
    <w:rsid w:val="0060166E"/>
    <w:pPr>
      <w:spacing w:after="120" w:line="240" w:lineRule="auto"/>
      <w:ind w:left="1415"/>
    </w:pPr>
    <w:rPr>
      <w:rFonts w:ascii="Times New Roman" w:eastAsia="Times New Roman" w:hAnsi="Times New Roman" w:cs="Times New Roman"/>
      <w:sz w:val="24"/>
      <w:szCs w:val="20"/>
    </w:rPr>
  </w:style>
  <w:style w:type="paragraph" w:styleId="ListNumber4">
    <w:name w:val="List Number 4"/>
    <w:basedOn w:val="Normal"/>
    <w:uiPriority w:val="99"/>
    <w:rsid w:val="0060166E"/>
    <w:pPr>
      <w:tabs>
        <w:tab w:val="num" w:pos="926"/>
        <w:tab w:val="num" w:pos="1209"/>
      </w:tabs>
      <w:spacing w:line="240" w:lineRule="auto"/>
      <w:ind w:left="1209" w:hanging="360"/>
    </w:pPr>
    <w:rPr>
      <w:rFonts w:ascii="Times New Roman" w:eastAsia="Times New Roman" w:hAnsi="Times New Roman" w:cs="Times New Roman"/>
      <w:sz w:val="24"/>
      <w:szCs w:val="20"/>
    </w:rPr>
  </w:style>
  <w:style w:type="paragraph" w:styleId="ListNumber5">
    <w:name w:val="List Number 5"/>
    <w:basedOn w:val="Normal"/>
    <w:uiPriority w:val="99"/>
    <w:rsid w:val="0060166E"/>
    <w:pPr>
      <w:tabs>
        <w:tab w:val="num" w:pos="1209"/>
        <w:tab w:val="num" w:pos="1492"/>
      </w:tabs>
      <w:spacing w:line="240" w:lineRule="auto"/>
      <w:ind w:left="1492" w:hanging="360"/>
    </w:pPr>
    <w:rPr>
      <w:rFonts w:ascii="Times New Roman" w:eastAsia="Times New Roman" w:hAnsi="Times New Roman" w:cs="Times New Roman"/>
      <w:sz w:val="24"/>
      <w:szCs w:val="20"/>
    </w:rPr>
  </w:style>
  <w:style w:type="paragraph" w:styleId="MessageHeader">
    <w:name w:val="Message Header"/>
    <w:basedOn w:val="Normal"/>
    <w:link w:val="MessageHeaderChar"/>
    <w:uiPriority w:val="99"/>
    <w:rsid w:val="0060166E"/>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Arial" w:eastAsia="Times New Roman" w:hAnsi="Arial" w:cs="Arial"/>
      <w:sz w:val="24"/>
      <w:szCs w:val="24"/>
    </w:rPr>
  </w:style>
  <w:style w:type="character" w:customStyle="1" w:styleId="MessageHeaderChar">
    <w:name w:val="Message Header Char"/>
    <w:basedOn w:val="DefaultParagraphFont"/>
    <w:link w:val="MessageHeader"/>
    <w:uiPriority w:val="99"/>
    <w:rsid w:val="0060166E"/>
    <w:rPr>
      <w:rFonts w:ascii="Arial" w:eastAsia="Times New Roman" w:hAnsi="Arial" w:cs="Arial"/>
      <w:sz w:val="24"/>
      <w:szCs w:val="24"/>
      <w:shd w:val="pct20" w:color="auto" w:fill="auto"/>
      <w:lang w:val="en-GB"/>
    </w:rPr>
  </w:style>
  <w:style w:type="paragraph" w:styleId="NormalIndent">
    <w:name w:val="Normal Indent"/>
    <w:basedOn w:val="Normal"/>
    <w:uiPriority w:val="99"/>
    <w:rsid w:val="0060166E"/>
    <w:pPr>
      <w:spacing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uiPriority w:val="99"/>
    <w:rsid w:val="0060166E"/>
    <w:pPr>
      <w:spacing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uiPriority w:val="99"/>
    <w:rsid w:val="0060166E"/>
    <w:rPr>
      <w:rFonts w:ascii="Times New Roman" w:eastAsia="Times New Roman" w:hAnsi="Times New Roman" w:cs="Times New Roman"/>
      <w:sz w:val="24"/>
      <w:szCs w:val="20"/>
      <w:lang w:val="en-GB"/>
    </w:rPr>
  </w:style>
  <w:style w:type="paragraph" w:styleId="PlainText">
    <w:name w:val="Plain Text"/>
    <w:basedOn w:val="Normal"/>
    <w:link w:val="PlainTextChar"/>
    <w:uiPriority w:val="99"/>
    <w:rsid w:val="0060166E"/>
    <w:pPr>
      <w:spacing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60166E"/>
    <w:rPr>
      <w:rFonts w:ascii="Courier New" w:eastAsia="Times New Roman" w:hAnsi="Courier New" w:cs="Courier New"/>
      <w:sz w:val="20"/>
      <w:szCs w:val="20"/>
      <w:lang w:val="en-GB"/>
    </w:rPr>
  </w:style>
  <w:style w:type="paragraph" w:styleId="Salutation">
    <w:name w:val="Salutation"/>
    <w:basedOn w:val="Normal"/>
    <w:next w:val="Normal"/>
    <w:link w:val="SalutationChar"/>
    <w:uiPriority w:val="99"/>
    <w:rsid w:val="0060166E"/>
    <w:pPr>
      <w:spacing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uiPriority w:val="99"/>
    <w:rsid w:val="0060166E"/>
    <w:rPr>
      <w:rFonts w:ascii="Times New Roman" w:eastAsia="Times New Roman" w:hAnsi="Times New Roman" w:cs="Times New Roman"/>
      <w:sz w:val="24"/>
      <w:szCs w:val="20"/>
      <w:lang w:val="en-GB"/>
    </w:rPr>
  </w:style>
  <w:style w:type="paragraph" w:styleId="Signature">
    <w:name w:val="Signature"/>
    <w:basedOn w:val="Normal"/>
    <w:link w:val="SignatureChar"/>
    <w:uiPriority w:val="99"/>
    <w:rsid w:val="0060166E"/>
    <w:pPr>
      <w:spacing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uiPriority w:val="99"/>
    <w:rsid w:val="0060166E"/>
    <w:rPr>
      <w:rFonts w:ascii="Times New Roman" w:eastAsia="Times New Roman" w:hAnsi="Times New Roman" w:cs="Times New Roman"/>
      <w:sz w:val="24"/>
      <w:szCs w:val="20"/>
      <w:lang w:val="en-GB"/>
    </w:rPr>
  </w:style>
  <w:style w:type="character" w:styleId="Strong">
    <w:name w:val="Strong"/>
    <w:uiPriority w:val="99"/>
    <w:rsid w:val="0060166E"/>
    <w:rPr>
      <w:rFonts w:cs="Times New Roman"/>
      <w:b/>
    </w:rPr>
  </w:style>
  <w:style w:type="paragraph" w:customStyle="1" w:styleId="IALABullet1">
    <w:name w:val="IALA Bullet 1"/>
    <w:basedOn w:val="Normal"/>
    <w:uiPriority w:val="99"/>
    <w:rsid w:val="0060166E"/>
    <w:pPr>
      <w:numPr>
        <w:numId w:val="29"/>
      </w:numPr>
      <w:spacing w:line="240" w:lineRule="auto"/>
    </w:pPr>
    <w:rPr>
      <w:rFonts w:ascii="Times New Roman" w:eastAsia="Times New Roman" w:hAnsi="Times New Roman" w:cs="Times New Roman"/>
      <w:b/>
      <w:sz w:val="24"/>
      <w:szCs w:val="20"/>
    </w:rPr>
  </w:style>
  <w:style w:type="paragraph" w:customStyle="1" w:styleId="IALAListNumber">
    <w:name w:val="IALA List Number"/>
    <w:basedOn w:val="Normal"/>
    <w:uiPriority w:val="99"/>
    <w:rsid w:val="0060166E"/>
    <w:pPr>
      <w:numPr>
        <w:numId w:val="30"/>
      </w:numPr>
      <w:spacing w:before="60" w:after="60" w:line="240" w:lineRule="auto"/>
    </w:pPr>
    <w:rPr>
      <w:rFonts w:ascii="Times New Roman" w:eastAsia="Times New Roman" w:hAnsi="Times New Roman" w:cs="Times New Roman"/>
      <w:sz w:val="24"/>
      <w:szCs w:val="20"/>
    </w:rPr>
  </w:style>
  <w:style w:type="paragraph" w:customStyle="1" w:styleId="AISNormal">
    <w:name w:val="AIS Normal"/>
    <w:basedOn w:val="Normal"/>
    <w:uiPriority w:val="99"/>
    <w:rsid w:val="0060166E"/>
    <w:pPr>
      <w:spacing w:line="240" w:lineRule="auto"/>
    </w:pPr>
    <w:rPr>
      <w:rFonts w:ascii="Times New Roman" w:eastAsia="Times New Roman" w:hAnsi="Times New Roman" w:cs="Times New Roman"/>
      <w:sz w:val="24"/>
      <w:szCs w:val="20"/>
    </w:rPr>
  </w:style>
  <w:style w:type="paragraph" w:customStyle="1" w:styleId="body1">
    <w:name w:val="body1"/>
    <w:basedOn w:val="Normal"/>
    <w:uiPriority w:val="99"/>
    <w:rsid w:val="0060166E"/>
    <w:pPr>
      <w:keepNext/>
      <w:spacing w:before="60" w:after="120" w:line="340" w:lineRule="atLeast"/>
    </w:pPr>
    <w:rPr>
      <w:rFonts w:ascii="Arial" w:eastAsia="BatangChe" w:hAnsi="Arial" w:cs="Times New Roman"/>
      <w:sz w:val="24"/>
      <w:szCs w:val="20"/>
      <w:lang w:val="en-US"/>
    </w:rPr>
  </w:style>
  <w:style w:type="paragraph" w:customStyle="1" w:styleId="TableNo">
    <w:name w:val="Table_No"/>
    <w:basedOn w:val="Normal"/>
    <w:next w:val="Normal"/>
    <w:uiPriority w:val="99"/>
    <w:rsid w:val="0060166E"/>
    <w:pPr>
      <w:keepNext/>
      <w:tabs>
        <w:tab w:val="left" w:pos="794"/>
        <w:tab w:val="left" w:pos="1191"/>
        <w:tab w:val="left" w:pos="1588"/>
        <w:tab w:val="left" w:pos="1985"/>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4"/>
      <w:szCs w:val="20"/>
    </w:rPr>
  </w:style>
  <w:style w:type="paragraph" w:customStyle="1" w:styleId="TableHead">
    <w:name w:val="Table_Head"/>
    <w:basedOn w:val="Tabletext0"/>
    <w:uiPriority w:val="99"/>
    <w:rsid w:val="0060166E"/>
    <w:pPr>
      <w:keepNext/>
      <w:overflowPunct/>
      <w:autoSpaceDE/>
      <w:autoSpaceDN/>
      <w:adjustRightInd/>
      <w:spacing w:before="80" w:after="80"/>
      <w:jc w:val="center"/>
      <w:textAlignment w:val="auto"/>
    </w:pPr>
    <w:rPr>
      <w:rFonts w:ascii="Times New Roman" w:hAnsi="Times New Roman" w:cs="Times New Roman"/>
      <w:b/>
      <w:szCs w:val="20"/>
      <w:lang w:eastAsia="de-DE"/>
    </w:rPr>
  </w:style>
  <w:style w:type="paragraph" w:customStyle="1" w:styleId="TableText1">
    <w:name w:val="Table_Text"/>
    <w:basedOn w:val="Normal"/>
    <w:uiPriority w:val="99"/>
    <w:rsid w:val="0060166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line="240" w:lineRule="auto"/>
    </w:pPr>
    <w:rPr>
      <w:rFonts w:ascii="Times New Roman" w:eastAsia="Times New Roman" w:hAnsi="Times New Roman" w:cs="Times New Roman"/>
      <w:sz w:val="22"/>
      <w:szCs w:val="20"/>
      <w:lang w:eastAsia="de-DE"/>
    </w:rPr>
  </w:style>
  <w:style w:type="paragraph" w:customStyle="1" w:styleId="TableTitle">
    <w:name w:val="Table_Title"/>
    <w:basedOn w:val="Table"/>
    <w:next w:val="TableText1"/>
    <w:uiPriority w:val="99"/>
    <w:rsid w:val="0060166E"/>
    <w:pPr>
      <w:keepNext/>
      <w:keepLines/>
      <w:numPr>
        <w:numId w:val="0"/>
      </w:numPr>
      <w:tabs>
        <w:tab w:val="left" w:pos="794"/>
        <w:tab w:val="left" w:pos="1191"/>
        <w:tab w:val="left" w:pos="1588"/>
        <w:tab w:val="left" w:pos="1985"/>
      </w:tabs>
      <w:spacing w:before="0"/>
    </w:pPr>
    <w:rPr>
      <w:rFonts w:ascii="Times New Roman" w:hAnsi="Times New Roman" w:cs="Times New Roman"/>
      <w:b/>
      <w:i w:val="0"/>
      <w:sz w:val="24"/>
      <w:lang w:eastAsia="de-DE"/>
    </w:rPr>
  </w:style>
  <w:style w:type="paragraph" w:customStyle="1" w:styleId="p4">
    <w:name w:val="p4"/>
    <w:basedOn w:val="Normal"/>
    <w:uiPriority w:val="99"/>
    <w:rsid w:val="0060166E"/>
    <w:pPr>
      <w:widowControl w:val="0"/>
      <w:tabs>
        <w:tab w:val="left" w:pos="780"/>
      </w:tabs>
      <w:spacing w:line="280" w:lineRule="auto"/>
    </w:pPr>
    <w:rPr>
      <w:rFonts w:ascii="Univers" w:eastAsia="Times New Roman" w:hAnsi="Univers" w:cs="Times New Roman"/>
      <w:sz w:val="24"/>
      <w:szCs w:val="20"/>
      <w:lang w:eastAsia="de-DE"/>
    </w:rPr>
  </w:style>
  <w:style w:type="paragraph" w:customStyle="1" w:styleId="Headingb">
    <w:name w:val="Heading_b"/>
    <w:basedOn w:val="Normal"/>
    <w:next w:val="Normal"/>
    <w:uiPriority w:val="99"/>
    <w:rsid w:val="0060166E"/>
    <w:pPr>
      <w:keepNext/>
      <w:tabs>
        <w:tab w:val="left" w:pos="794"/>
        <w:tab w:val="left" w:pos="1191"/>
        <w:tab w:val="left" w:pos="1588"/>
        <w:tab w:val="left" w:pos="1985"/>
      </w:tabs>
      <w:overflowPunct w:val="0"/>
      <w:autoSpaceDE w:val="0"/>
      <w:autoSpaceDN w:val="0"/>
      <w:adjustRightInd w:val="0"/>
      <w:spacing w:before="160" w:line="240" w:lineRule="auto"/>
      <w:textAlignment w:val="baseline"/>
    </w:pPr>
    <w:rPr>
      <w:rFonts w:ascii="Times" w:eastAsia="Times New Roman" w:hAnsi="Times" w:cs="Times New Roman"/>
      <w:b/>
      <w:sz w:val="24"/>
      <w:szCs w:val="20"/>
      <w:lang w:eastAsia="de-DE"/>
    </w:rPr>
  </w:style>
  <w:style w:type="paragraph" w:customStyle="1" w:styleId="Fig">
    <w:name w:val="Fig"/>
    <w:basedOn w:val="Normal"/>
    <w:next w:val="Normal"/>
    <w:uiPriority w:val="99"/>
    <w:rsid w:val="0060166E"/>
    <w:pPr>
      <w:tabs>
        <w:tab w:val="left" w:pos="794"/>
        <w:tab w:val="left" w:pos="1191"/>
        <w:tab w:val="left" w:pos="1588"/>
        <w:tab w:val="left" w:pos="1985"/>
      </w:tabs>
      <w:spacing w:before="136" w:line="240" w:lineRule="auto"/>
      <w:jc w:val="center"/>
    </w:pPr>
    <w:rPr>
      <w:rFonts w:ascii="Times New Roman" w:eastAsia="Times New Roman" w:hAnsi="Times New Roman" w:cs="Times New Roman"/>
      <w:sz w:val="20"/>
      <w:szCs w:val="20"/>
      <w:lang w:val="en-US" w:eastAsia="de-DE"/>
    </w:rPr>
  </w:style>
  <w:style w:type="paragraph" w:customStyle="1" w:styleId="enumlev1">
    <w:name w:val="enumlev1"/>
    <w:basedOn w:val="Normal"/>
    <w:uiPriority w:val="99"/>
    <w:rsid w:val="0060166E"/>
    <w:pPr>
      <w:tabs>
        <w:tab w:val="left" w:pos="794"/>
        <w:tab w:val="left" w:pos="1191"/>
        <w:tab w:val="left" w:pos="1588"/>
        <w:tab w:val="left" w:pos="1985"/>
      </w:tabs>
      <w:overflowPunct w:val="0"/>
      <w:autoSpaceDE w:val="0"/>
      <w:autoSpaceDN w:val="0"/>
      <w:adjustRightInd w:val="0"/>
      <w:spacing w:before="80" w:line="240" w:lineRule="auto"/>
      <w:ind w:left="794" w:hanging="794"/>
      <w:textAlignment w:val="baseline"/>
    </w:pPr>
    <w:rPr>
      <w:rFonts w:ascii="Times New Roman" w:eastAsia="Times New Roman" w:hAnsi="Times New Roman" w:cs="Times New Roman"/>
      <w:sz w:val="24"/>
      <w:szCs w:val="20"/>
      <w:lang w:eastAsia="de-DE"/>
    </w:rPr>
  </w:style>
  <w:style w:type="paragraph" w:customStyle="1" w:styleId="AnnexNo">
    <w:name w:val="Annex_No"/>
    <w:basedOn w:val="Normal"/>
    <w:next w:val="Annexref"/>
    <w:uiPriority w:val="99"/>
    <w:rsid w:val="0060166E"/>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28"/>
      <w:szCs w:val="20"/>
      <w:lang w:eastAsia="de-DE"/>
    </w:rPr>
  </w:style>
  <w:style w:type="paragraph" w:customStyle="1" w:styleId="Annexref">
    <w:name w:val="Annex_ref"/>
    <w:basedOn w:val="Normal"/>
    <w:next w:val="Annextitle0"/>
    <w:uiPriority w:val="99"/>
    <w:rsid w:val="0060166E"/>
    <w:pPr>
      <w:keepNext/>
      <w:keepLines/>
      <w:tabs>
        <w:tab w:val="left" w:pos="794"/>
        <w:tab w:val="left" w:pos="1191"/>
        <w:tab w:val="left" w:pos="1588"/>
        <w:tab w:val="left" w:pos="1985"/>
      </w:tabs>
      <w:overflowPunct w:val="0"/>
      <w:autoSpaceDE w:val="0"/>
      <w:autoSpaceDN w:val="0"/>
      <w:adjustRightInd w:val="0"/>
      <w:spacing w:before="120" w:after="280" w:line="240" w:lineRule="auto"/>
      <w:jc w:val="center"/>
      <w:textAlignment w:val="baseline"/>
    </w:pPr>
    <w:rPr>
      <w:rFonts w:ascii="Times New Roman" w:eastAsia="Times New Roman" w:hAnsi="Times New Roman" w:cs="Times New Roman"/>
      <w:sz w:val="24"/>
      <w:szCs w:val="20"/>
      <w:lang w:eastAsia="de-DE"/>
    </w:rPr>
  </w:style>
  <w:style w:type="paragraph" w:customStyle="1" w:styleId="Annextitle0">
    <w:name w:val="Annex_title"/>
    <w:basedOn w:val="Normal"/>
    <w:next w:val="Normalaftertitle"/>
    <w:uiPriority w:val="99"/>
    <w:rsid w:val="0060166E"/>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sz w:val="28"/>
      <w:szCs w:val="20"/>
      <w:lang w:eastAsia="de-DE"/>
    </w:rPr>
  </w:style>
  <w:style w:type="paragraph" w:customStyle="1" w:styleId="Normalaftertitle">
    <w:name w:val="Normal after title"/>
    <w:basedOn w:val="Normal"/>
    <w:next w:val="Normal"/>
    <w:uiPriority w:val="99"/>
    <w:rsid w:val="0060166E"/>
    <w:pPr>
      <w:tabs>
        <w:tab w:val="left" w:pos="794"/>
        <w:tab w:val="left" w:pos="1191"/>
        <w:tab w:val="left" w:pos="1588"/>
        <w:tab w:val="left" w:pos="1985"/>
      </w:tabs>
      <w:overflowPunct w:val="0"/>
      <w:autoSpaceDE w:val="0"/>
      <w:autoSpaceDN w:val="0"/>
      <w:adjustRightInd w:val="0"/>
      <w:spacing w:before="280" w:line="240" w:lineRule="auto"/>
      <w:textAlignment w:val="baseline"/>
    </w:pPr>
    <w:rPr>
      <w:rFonts w:ascii="Times New Roman" w:eastAsia="Times New Roman" w:hAnsi="Times New Roman" w:cs="Times New Roman"/>
      <w:sz w:val="24"/>
      <w:szCs w:val="20"/>
      <w:lang w:eastAsia="de-DE"/>
    </w:rPr>
  </w:style>
  <w:style w:type="paragraph" w:customStyle="1" w:styleId="AppendixNo">
    <w:name w:val="Appendix_No"/>
    <w:basedOn w:val="AnnexNo"/>
    <w:next w:val="Annexref"/>
    <w:uiPriority w:val="99"/>
    <w:rsid w:val="0060166E"/>
  </w:style>
  <w:style w:type="paragraph" w:customStyle="1" w:styleId="Appendixref">
    <w:name w:val="Appendix_ref"/>
    <w:basedOn w:val="Annexref"/>
    <w:next w:val="Annextitle0"/>
    <w:uiPriority w:val="99"/>
    <w:rsid w:val="0060166E"/>
  </w:style>
  <w:style w:type="paragraph" w:customStyle="1" w:styleId="Appendixtitle">
    <w:name w:val="Appendix_title"/>
    <w:basedOn w:val="Annextitle0"/>
    <w:next w:val="Normalaftertitle"/>
    <w:uiPriority w:val="99"/>
    <w:rsid w:val="0060166E"/>
  </w:style>
  <w:style w:type="paragraph" w:customStyle="1" w:styleId="Artheading">
    <w:name w:val="Art_heading"/>
    <w:basedOn w:val="Normal"/>
    <w:next w:val="Normalaftertitle"/>
    <w:uiPriority w:val="99"/>
    <w:rsid w:val="0060166E"/>
    <w:pPr>
      <w:tabs>
        <w:tab w:val="left" w:pos="794"/>
        <w:tab w:val="left" w:pos="1191"/>
        <w:tab w:val="left" w:pos="1588"/>
        <w:tab w:val="left" w:pos="1985"/>
      </w:tabs>
      <w:overflowPunct w:val="0"/>
      <w:autoSpaceDE w:val="0"/>
      <w:autoSpaceDN w:val="0"/>
      <w:adjustRightInd w:val="0"/>
      <w:spacing w:before="480" w:line="240" w:lineRule="auto"/>
      <w:jc w:val="center"/>
      <w:textAlignment w:val="baseline"/>
    </w:pPr>
    <w:rPr>
      <w:rFonts w:ascii="Times New Roman Bold" w:eastAsia="Times New Roman" w:hAnsi="Times New Roman Bold" w:cs="Times New Roman"/>
      <w:b/>
      <w:sz w:val="28"/>
      <w:szCs w:val="20"/>
      <w:lang w:eastAsia="de-DE"/>
    </w:rPr>
  </w:style>
  <w:style w:type="paragraph" w:customStyle="1" w:styleId="ArtNo">
    <w:name w:val="Art_No"/>
    <w:basedOn w:val="Normal"/>
    <w:next w:val="Arttitle"/>
    <w:uiPriority w:val="99"/>
    <w:rsid w:val="0060166E"/>
    <w:pPr>
      <w:keepNext/>
      <w:keepLines/>
      <w:tabs>
        <w:tab w:val="left" w:pos="794"/>
        <w:tab w:val="left" w:pos="1191"/>
        <w:tab w:val="left" w:pos="1588"/>
        <w:tab w:val="left" w:pos="1985"/>
      </w:tabs>
      <w:overflowPunct w:val="0"/>
      <w:autoSpaceDE w:val="0"/>
      <w:autoSpaceDN w:val="0"/>
      <w:adjustRightInd w:val="0"/>
      <w:spacing w:before="480" w:line="240" w:lineRule="auto"/>
      <w:jc w:val="center"/>
      <w:textAlignment w:val="baseline"/>
    </w:pPr>
    <w:rPr>
      <w:rFonts w:ascii="Times New Roman" w:eastAsia="Times New Roman" w:hAnsi="Times New Roman" w:cs="Times New Roman"/>
      <w:caps/>
      <w:sz w:val="28"/>
      <w:szCs w:val="20"/>
      <w:lang w:eastAsia="de-DE"/>
    </w:rPr>
  </w:style>
  <w:style w:type="paragraph" w:customStyle="1" w:styleId="Arttitle">
    <w:name w:val="Art_title"/>
    <w:basedOn w:val="Normal"/>
    <w:next w:val="Normalaftertitle"/>
    <w:uiPriority w:val="99"/>
    <w:rsid w:val="0060166E"/>
    <w:pPr>
      <w:keepNext/>
      <w:keepLines/>
      <w:tabs>
        <w:tab w:val="left" w:pos="794"/>
        <w:tab w:val="left" w:pos="1191"/>
        <w:tab w:val="left" w:pos="1588"/>
        <w:tab w:val="left" w:pos="1985"/>
      </w:tabs>
      <w:overflowPunct w:val="0"/>
      <w:autoSpaceDE w:val="0"/>
      <w:autoSpaceDN w:val="0"/>
      <w:adjustRightInd w:val="0"/>
      <w:spacing w:before="240" w:line="240" w:lineRule="auto"/>
      <w:jc w:val="center"/>
      <w:textAlignment w:val="baseline"/>
    </w:pPr>
    <w:rPr>
      <w:rFonts w:ascii="Times New Roman" w:eastAsia="Times New Roman" w:hAnsi="Times New Roman" w:cs="Times New Roman"/>
      <w:b/>
      <w:sz w:val="28"/>
      <w:szCs w:val="20"/>
      <w:lang w:eastAsia="de-DE"/>
    </w:rPr>
  </w:style>
  <w:style w:type="paragraph" w:customStyle="1" w:styleId="ASN1">
    <w:name w:val="ASN.1"/>
    <w:basedOn w:val="Normal"/>
    <w:uiPriority w:val="99"/>
    <w:rsid w:val="0060166E"/>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textAlignment w:val="baseline"/>
    </w:pPr>
    <w:rPr>
      <w:rFonts w:ascii="Times New Roman Bold" w:eastAsia="Times New Roman" w:hAnsi="Times New Roman Bold" w:cs="Times New Roman"/>
      <w:b/>
      <w:noProof/>
      <w:sz w:val="20"/>
      <w:szCs w:val="20"/>
      <w:lang w:eastAsia="de-DE"/>
    </w:rPr>
  </w:style>
  <w:style w:type="paragraph" w:customStyle="1" w:styleId="Call">
    <w:name w:val="Call"/>
    <w:basedOn w:val="Normal"/>
    <w:next w:val="Normal"/>
    <w:uiPriority w:val="99"/>
    <w:rsid w:val="0060166E"/>
    <w:pPr>
      <w:keepNext/>
      <w:keepLines/>
      <w:tabs>
        <w:tab w:val="left" w:pos="794"/>
        <w:tab w:val="left" w:pos="1191"/>
        <w:tab w:val="left" w:pos="1588"/>
        <w:tab w:val="left" w:pos="1985"/>
      </w:tabs>
      <w:overflowPunct w:val="0"/>
      <w:autoSpaceDE w:val="0"/>
      <w:autoSpaceDN w:val="0"/>
      <w:adjustRightInd w:val="0"/>
      <w:spacing w:before="160" w:line="240" w:lineRule="auto"/>
      <w:ind w:left="794"/>
      <w:textAlignment w:val="baseline"/>
    </w:pPr>
    <w:rPr>
      <w:rFonts w:ascii="Times New Roman" w:eastAsia="Times New Roman" w:hAnsi="Times New Roman" w:cs="Times New Roman"/>
      <w:i/>
      <w:sz w:val="24"/>
      <w:szCs w:val="20"/>
      <w:lang w:eastAsia="de-DE"/>
    </w:rPr>
  </w:style>
  <w:style w:type="paragraph" w:customStyle="1" w:styleId="ChapNo">
    <w:name w:val="Chap_No"/>
    <w:basedOn w:val="ArtNo"/>
    <w:next w:val="Chaptitle"/>
    <w:uiPriority w:val="99"/>
    <w:rsid w:val="0060166E"/>
    <w:rPr>
      <w:rFonts w:ascii="Times New Roman Bold" w:hAnsi="Times New Roman Bold"/>
      <w:b/>
    </w:rPr>
  </w:style>
  <w:style w:type="paragraph" w:customStyle="1" w:styleId="Chaptitle">
    <w:name w:val="Chap_title"/>
    <w:basedOn w:val="Arttitle"/>
    <w:next w:val="Normalaftertitle"/>
    <w:uiPriority w:val="99"/>
    <w:rsid w:val="0060166E"/>
  </w:style>
  <w:style w:type="paragraph" w:customStyle="1" w:styleId="ddate">
    <w:name w:val="ddate"/>
    <w:basedOn w:val="Normal"/>
    <w:uiPriority w:val="99"/>
    <w:rsid w:val="0060166E"/>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b/>
      <w:sz w:val="24"/>
      <w:szCs w:val="20"/>
      <w:lang w:eastAsia="de-DE"/>
    </w:rPr>
  </w:style>
  <w:style w:type="paragraph" w:customStyle="1" w:styleId="dnum">
    <w:name w:val="dnum"/>
    <w:basedOn w:val="Normal"/>
    <w:uiPriority w:val="99"/>
    <w:rsid w:val="0060166E"/>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sz w:val="24"/>
      <w:szCs w:val="20"/>
      <w:lang w:eastAsia="de-DE"/>
    </w:rPr>
  </w:style>
  <w:style w:type="paragraph" w:customStyle="1" w:styleId="dorlang">
    <w:name w:val="dorlang"/>
    <w:basedOn w:val="Normal"/>
    <w:uiPriority w:val="99"/>
    <w:rsid w:val="0060166E"/>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line="240" w:lineRule="auto"/>
      <w:textAlignment w:val="baseline"/>
    </w:pPr>
    <w:rPr>
      <w:rFonts w:ascii="Times New Roman" w:eastAsia="Times New Roman" w:hAnsi="Times New Roman" w:cs="Times New Roman"/>
      <w:b/>
      <w:sz w:val="24"/>
      <w:szCs w:val="20"/>
      <w:lang w:eastAsia="de-DE"/>
    </w:rPr>
  </w:style>
  <w:style w:type="paragraph" w:customStyle="1" w:styleId="enumlev2">
    <w:name w:val="enumlev2"/>
    <w:basedOn w:val="enumlev1"/>
    <w:uiPriority w:val="99"/>
    <w:rsid w:val="0060166E"/>
    <w:pPr>
      <w:ind w:left="1191" w:hanging="397"/>
    </w:pPr>
  </w:style>
  <w:style w:type="paragraph" w:customStyle="1" w:styleId="enumlev3">
    <w:name w:val="enumlev3"/>
    <w:basedOn w:val="enumlev2"/>
    <w:uiPriority w:val="99"/>
    <w:rsid w:val="0060166E"/>
    <w:pPr>
      <w:ind w:left="1588"/>
    </w:pPr>
  </w:style>
  <w:style w:type="paragraph" w:customStyle="1" w:styleId="Equation0">
    <w:name w:val="Equation"/>
    <w:basedOn w:val="Normal"/>
    <w:uiPriority w:val="99"/>
    <w:rsid w:val="0060166E"/>
    <w:pPr>
      <w:tabs>
        <w:tab w:val="left" w:pos="794"/>
        <w:tab w:val="center" w:pos="4820"/>
        <w:tab w:val="right" w:pos="9639"/>
      </w:tabs>
      <w:overflowPunct w:val="0"/>
      <w:autoSpaceDE w:val="0"/>
      <w:autoSpaceDN w:val="0"/>
      <w:adjustRightInd w:val="0"/>
      <w:spacing w:before="120" w:line="240" w:lineRule="auto"/>
      <w:textAlignment w:val="baseline"/>
    </w:pPr>
    <w:rPr>
      <w:rFonts w:ascii="Times New Roman" w:eastAsia="Times New Roman" w:hAnsi="Times New Roman" w:cs="Times New Roman"/>
      <w:sz w:val="24"/>
      <w:szCs w:val="20"/>
      <w:lang w:eastAsia="de-DE"/>
    </w:rPr>
  </w:style>
  <w:style w:type="paragraph" w:customStyle="1" w:styleId="Equationlegend">
    <w:name w:val="Equation_legend"/>
    <w:basedOn w:val="Normal"/>
    <w:uiPriority w:val="99"/>
    <w:rsid w:val="0060166E"/>
    <w:pPr>
      <w:tabs>
        <w:tab w:val="right" w:pos="1531"/>
        <w:tab w:val="left" w:pos="1701"/>
      </w:tabs>
      <w:overflowPunct w:val="0"/>
      <w:autoSpaceDE w:val="0"/>
      <w:autoSpaceDN w:val="0"/>
      <w:adjustRightInd w:val="0"/>
      <w:spacing w:before="80" w:line="240" w:lineRule="auto"/>
      <w:ind w:left="1701" w:hanging="1701"/>
      <w:textAlignment w:val="baseline"/>
    </w:pPr>
    <w:rPr>
      <w:rFonts w:ascii="Times New Roman" w:eastAsia="Times New Roman" w:hAnsi="Times New Roman" w:cs="Times New Roman"/>
      <w:sz w:val="24"/>
      <w:szCs w:val="20"/>
      <w:lang w:eastAsia="de-DE"/>
    </w:rPr>
  </w:style>
  <w:style w:type="paragraph" w:customStyle="1" w:styleId="Figurelegend">
    <w:name w:val="Figure_legend"/>
    <w:basedOn w:val="Normal"/>
    <w:uiPriority w:val="99"/>
    <w:rsid w:val="0060166E"/>
    <w:pPr>
      <w:keepNext/>
      <w:keepLines/>
      <w:overflowPunct w:val="0"/>
      <w:autoSpaceDE w:val="0"/>
      <w:autoSpaceDN w:val="0"/>
      <w:adjustRightInd w:val="0"/>
      <w:spacing w:before="20" w:after="20" w:line="240" w:lineRule="auto"/>
      <w:textAlignment w:val="baseline"/>
    </w:pPr>
    <w:rPr>
      <w:rFonts w:ascii="Times New Roman" w:eastAsia="Times New Roman" w:hAnsi="Times New Roman" w:cs="Times New Roman"/>
      <w:szCs w:val="20"/>
      <w:lang w:eastAsia="de-DE"/>
    </w:rPr>
  </w:style>
  <w:style w:type="paragraph" w:customStyle="1" w:styleId="FigureNo">
    <w:name w:val="Figure_No"/>
    <w:basedOn w:val="Normal"/>
    <w:next w:val="Figuretitle"/>
    <w:uiPriority w:val="99"/>
    <w:rsid w:val="0060166E"/>
    <w:pPr>
      <w:keepNext/>
      <w:keepLines/>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caps/>
      <w:sz w:val="24"/>
      <w:szCs w:val="20"/>
      <w:lang w:eastAsia="de-DE"/>
    </w:rPr>
  </w:style>
  <w:style w:type="paragraph" w:customStyle="1" w:styleId="Figuretitle">
    <w:name w:val="Figure_title"/>
    <w:basedOn w:val="Tabletitle0"/>
    <w:next w:val="Normal"/>
    <w:uiPriority w:val="99"/>
    <w:rsid w:val="0060166E"/>
    <w:pPr>
      <w:keepNext w:val="0"/>
      <w:spacing w:after="480"/>
    </w:pPr>
  </w:style>
  <w:style w:type="paragraph" w:customStyle="1" w:styleId="Tabletitle0">
    <w:name w:val="Table_title"/>
    <w:basedOn w:val="Normal"/>
    <w:next w:val="Tabletext0"/>
    <w:uiPriority w:val="99"/>
    <w:rsid w:val="0060166E"/>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4"/>
      <w:szCs w:val="20"/>
      <w:lang w:eastAsia="de-DE"/>
    </w:rPr>
  </w:style>
  <w:style w:type="paragraph" w:customStyle="1" w:styleId="Figurewithouttitle">
    <w:name w:val="Figure_without_title"/>
    <w:basedOn w:val="FigureNo"/>
    <w:next w:val="Normal"/>
    <w:uiPriority w:val="99"/>
    <w:rsid w:val="0060166E"/>
    <w:pPr>
      <w:keepNext w:val="0"/>
    </w:pPr>
  </w:style>
  <w:style w:type="paragraph" w:customStyle="1" w:styleId="FirstFooter">
    <w:name w:val="FirstFooter"/>
    <w:basedOn w:val="Footer"/>
    <w:uiPriority w:val="99"/>
    <w:rsid w:val="0060166E"/>
    <w:pPr>
      <w:spacing w:before="40" w:line="240" w:lineRule="auto"/>
    </w:pPr>
    <w:rPr>
      <w:rFonts w:ascii="Times New Roman" w:eastAsia="Times New Roman" w:hAnsi="Times New Roman" w:cs="Times New Roman"/>
      <w:noProof/>
      <w:sz w:val="18"/>
      <w:szCs w:val="20"/>
      <w:lang w:eastAsia="de-DE"/>
    </w:rPr>
  </w:style>
  <w:style w:type="paragraph" w:customStyle="1" w:styleId="Headingi">
    <w:name w:val="Heading_i"/>
    <w:basedOn w:val="Normal"/>
    <w:next w:val="Normal"/>
    <w:uiPriority w:val="99"/>
    <w:rsid w:val="0060166E"/>
    <w:pPr>
      <w:keepNext/>
      <w:tabs>
        <w:tab w:val="left" w:pos="794"/>
        <w:tab w:val="left" w:pos="1191"/>
        <w:tab w:val="left" w:pos="1588"/>
        <w:tab w:val="left" w:pos="1985"/>
      </w:tabs>
      <w:overflowPunct w:val="0"/>
      <w:autoSpaceDE w:val="0"/>
      <w:autoSpaceDN w:val="0"/>
      <w:adjustRightInd w:val="0"/>
      <w:spacing w:before="160" w:line="240" w:lineRule="auto"/>
      <w:textAlignment w:val="baseline"/>
    </w:pPr>
    <w:rPr>
      <w:rFonts w:ascii="Times" w:eastAsia="Times New Roman" w:hAnsi="Times" w:cs="Times New Roman"/>
      <w:i/>
      <w:sz w:val="24"/>
      <w:szCs w:val="20"/>
      <w:lang w:eastAsia="de-DE"/>
    </w:rPr>
  </w:style>
  <w:style w:type="paragraph" w:customStyle="1" w:styleId="Note">
    <w:name w:val="Note"/>
    <w:basedOn w:val="Normal"/>
    <w:uiPriority w:val="99"/>
    <w:rsid w:val="0060166E"/>
    <w:pPr>
      <w:tabs>
        <w:tab w:val="left" w:pos="794"/>
        <w:tab w:val="left" w:pos="1191"/>
        <w:tab w:val="left" w:pos="1588"/>
        <w:tab w:val="left" w:pos="1985"/>
      </w:tabs>
      <w:overflowPunct w:val="0"/>
      <w:autoSpaceDE w:val="0"/>
      <w:autoSpaceDN w:val="0"/>
      <w:adjustRightInd w:val="0"/>
      <w:spacing w:before="80" w:line="240" w:lineRule="auto"/>
      <w:textAlignment w:val="baseline"/>
    </w:pPr>
    <w:rPr>
      <w:rFonts w:ascii="Times New Roman" w:eastAsia="Times New Roman" w:hAnsi="Times New Roman" w:cs="Times New Roman"/>
      <w:sz w:val="24"/>
      <w:szCs w:val="20"/>
      <w:lang w:eastAsia="de-DE"/>
    </w:rPr>
  </w:style>
  <w:style w:type="paragraph" w:customStyle="1" w:styleId="PartNo">
    <w:name w:val="Part_No"/>
    <w:basedOn w:val="AnnexNo"/>
    <w:next w:val="Partref"/>
    <w:uiPriority w:val="99"/>
    <w:rsid w:val="0060166E"/>
  </w:style>
  <w:style w:type="paragraph" w:customStyle="1" w:styleId="Partref">
    <w:name w:val="Part_ref"/>
    <w:basedOn w:val="Annexref"/>
    <w:next w:val="Parttitle"/>
    <w:uiPriority w:val="99"/>
    <w:rsid w:val="0060166E"/>
  </w:style>
  <w:style w:type="paragraph" w:customStyle="1" w:styleId="Parttitle">
    <w:name w:val="Part_title"/>
    <w:basedOn w:val="Annextitle0"/>
    <w:next w:val="Normalaftertitle"/>
    <w:uiPriority w:val="99"/>
    <w:rsid w:val="0060166E"/>
  </w:style>
  <w:style w:type="paragraph" w:customStyle="1" w:styleId="RecNo">
    <w:name w:val="Rec_No"/>
    <w:basedOn w:val="Normal"/>
    <w:next w:val="Rectitle"/>
    <w:uiPriority w:val="99"/>
    <w:rsid w:val="0060166E"/>
    <w:pPr>
      <w:keepNext/>
      <w:keepLines/>
      <w:tabs>
        <w:tab w:val="left" w:pos="794"/>
        <w:tab w:val="left" w:pos="1191"/>
        <w:tab w:val="left" w:pos="1588"/>
        <w:tab w:val="left" w:pos="1985"/>
      </w:tabs>
      <w:overflowPunct w:val="0"/>
      <w:autoSpaceDE w:val="0"/>
      <w:autoSpaceDN w:val="0"/>
      <w:adjustRightInd w:val="0"/>
      <w:spacing w:before="480" w:line="240" w:lineRule="auto"/>
      <w:jc w:val="center"/>
      <w:textAlignment w:val="baseline"/>
    </w:pPr>
    <w:rPr>
      <w:rFonts w:ascii="Times New Roman" w:eastAsia="Times New Roman" w:hAnsi="Times New Roman" w:cs="Times New Roman"/>
      <w:caps/>
      <w:sz w:val="28"/>
      <w:szCs w:val="20"/>
      <w:lang w:eastAsia="de-DE"/>
    </w:rPr>
  </w:style>
  <w:style w:type="paragraph" w:customStyle="1" w:styleId="Rectitle">
    <w:name w:val="Rec_title"/>
    <w:basedOn w:val="RecNo"/>
    <w:next w:val="Recref"/>
    <w:uiPriority w:val="99"/>
    <w:rsid w:val="0060166E"/>
    <w:pPr>
      <w:spacing w:before="240"/>
    </w:pPr>
    <w:rPr>
      <w:rFonts w:ascii="Times New Roman Bold" w:hAnsi="Times New Roman Bold"/>
      <w:b/>
      <w:caps w:val="0"/>
    </w:rPr>
  </w:style>
  <w:style w:type="paragraph" w:customStyle="1" w:styleId="Recref">
    <w:name w:val="Rec_ref"/>
    <w:basedOn w:val="Rectitle"/>
    <w:next w:val="Recdate"/>
    <w:uiPriority w:val="99"/>
    <w:rsid w:val="0060166E"/>
    <w:pPr>
      <w:tabs>
        <w:tab w:val="clear" w:pos="794"/>
        <w:tab w:val="clear" w:pos="1191"/>
        <w:tab w:val="clear" w:pos="1588"/>
        <w:tab w:val="clear" w:pos="1985"/>
      </w:tabs>
      <w:spacing w:before="120"/>
    </w:pPr>
    <w:rPr>
      <w:rFonts w:ascii="Times New Roman" w:hAnsi="Times New Roman"/>
      <w:b w:val="0"/>
      <w:i/>
      <w:sz w:val="24"/>
    </w:rPr>
  </w:style>
  <w:style w:type="paragraph" w:customStyle="1" w:styleId="Recdate">
    <w:name w:val="Rec_date"/>
    <w:basedOn w:val="Recref"/>
    <w:next w:val="Normalaftertitle"/>
    <w:uiPriority w:val="99"/>
    <w:rsid w:val="0060166E"/>
    <w:pPr>
      <w:jc w:val="right"/>
    </w:pPr>
    <w:rPr>
      <w:sz w:val="22"/>
    </w:rPr>
  </w:style>
  <w:style w:type="paragraph" w:customStyle="1" w:styleId="Questiondate">
    <w:name w:val="Question_date"/>
    <w:basedOn w:val="Recdate"/>
    <w:next w:val="Normalaftertitle"/>
    <w:uiPriority w:val="99"/>
    <w:rsid w:val="0060166E"/>
  </w:style>
  <w:style w:type="paragraph" w:customStyle="1" w:styleId="QuestionNo">
    <w:name w:val="Question_No"/>
    <w:basedOn w:val="RecNo"/>
    <w:next w:val="Questiontitle"/>
    <w:uiPriority w:val="99"/>
    <w:rsid w:val="0060166E"/>
  </w:style>
  <w:style w:type="paragraph" w:customStyle="1" w:styleId="Questiontitle">
    <w:name w:val="Question_title"/>
    <w:basedOn w:val="Rectitle"/>
    <w:next w:val="Questionref"/>
    <w:uiPriority w:val="99"/>
    <w:rsid w:val="0060166E"/>
  </w:style>
  <w:style w:type="paragraph" w:customStyle="1" w:styleId="Questionref">
    <w:name w:val="Question_ref"/>
    <w:basedOn w:val="Recref"/>
    <w:next w:val="Questiondate"/>
    <w:uiPriority w:val="99"/>
    <w:rsid w:val="0060166E"/>
  </w:style>
  <w:style w:type="paragraph" w:customStyle="1" w:styleId="Reftitle">
    <w:name w:val="Ref_title"/>
    <w:basedOn w:val="Normal"/>
    <w:next w:val="Normal"/>
    <w:uiPriority w:val="99"/>
    <w:rsid w:val="0060166E"/>
    <w:pPr>
      <w:tabs>
        <w:tab w:val="left" w:pos="794"/>
        <w:tab w:val="left" w:pos="1191"/>
        <w:tab w:val="left" w:pos="1588"/>
        <w:tab w:val="left" w:pos="1985"/>
      </w:tabs>
      <w:overflowPunct w:val="0"/>
      <w:autoSpaceDE w:val="0"/>
      <w:autoSpaceDN w:val="0"/>
      <w:adjustRightInd w:val="0"/>
      <w:spacing w:before="480" w:line="240" w:lineRule="auto"/>
      <w:jc w:val="center"/>
      <w:textAlignment w:val="baseline"/>
    </w:pPr>
    <w:rPr>
      <w:rFonts w:ascii="Times New Roman" w:eastAsia="Times New Roman" w:hAnsi="Times New Roman" w:cs="Times New Roman"/>
      <w:caps/>
      <w:sz w:val="24"/>
      <w:szCs w:val="20"/>
      <w:lang w:eastAsia="de-DE"/>
    </w:rPr>
  </w:style>
  <w:style w:type="paragraph" w:customStyle="1" w:styleId="Repdate">
    <w:name w:val="Rep_date"/>
    <w:basedOn w:val="Recdate"/>
    <w:next w:val="Normalaftertitle"/>
    <w:uiPriority w:val="99"/>
    <w:rsid w:val="0060166E"/>
  </w:style>
  <w:style w:type="paragraph" w:customStyle="1" w:styleId="RepNo">
    <w:name w:val="Rep_No"/>
    <w:basedOn w:val="RecNo"/>
    <w:next w:val="Reptitle"/>
    <w:uiPriority w:val="99"/>
    <w:rsid w:val="0060166E"/>
  </w:style>
  <w:style w:type="paragraph" w:customStyle="1" w:styleId="Reptitle">
    <w:name w:val="Rep_title"/>
    <w:basedOn w:val="Rectitle"/>
    <w:next w:val="Repref"/>
    <w:uiPriority w:val="99"/>
    <w:rsid w:val="0060166E"/>
  </w:style>
  <w:style w:type="paragraph" w:customStyle="1" w:styleId="Repref">
    <w:name w:val="Rep_ref"/>
    <w:basedOn w:val="Recref"/>
    <w:next w:val="Repdate"/>
    <w:uiPriority w:val="99"/>
    <w:rsid w:val="0060166E"/>
  </w:style>
  <w:style w:type="paragraph" w:customStyle="1" w:styleId="Resdate">
    <w:name w:val="Res_date"/>
    <w:basedOn w:val="Recdate"/>
    <w:next w:val="Normalaftertitle"/>
    <w:uiPriority w:val="99"/>
    <w:rsid w:val="0060166E"/>
  </w:style>
  <w:style w:type="paragraph" w:customStyle="1" w:styleId="ResNo">
    <w:name w:val="Res_No"/>
    <w:basedOn w:val="RecNo"/>
    <w:next w:val="Restitle"/>
    <w:uiPriority w:val="99"/>
    <w:rsid w:val="0060166E"/>
  </w:style>
  <w:style w:type="paragraph" w:customStyle="1" w:styleId="Restitle">
    <w:name w:val="Res_title"/>
    <w:basedOn w:val="Rectitle"/>
    <w:next w:val="Resref"/>
    <w:uiPriority w:val="99"/>
    <w:rsid w:val="0060166E"/>
  </w:style>
  <w:style w:type="paragraph" w:customStyle="1" w:styleId="Resref">
    <w:name w:val="Res_ref"/>
    <w:basedOn w:val="Recref"/>
    <w:next w:val="Resdate"/>
    <w:uiPriority w:val="99"/>
    <w:rsid w:val="0060166E"/>
  </w:style>
  <w:style w:type="paragraph" w:customStyle="1" w:styleId="SectionNo">
    <w:name w:val="Section_No"/>
    <w:basedOn w:val="AnnexNo"/>
    <w:next w:val="Sectiontitle"/>
    <w:uiPriority w:val="99"/>
    <w:rsid w:val="0060166E"/>
  </w:style>
  <w:style w:type="paragraph" w:customStyle="1" w:styleId="Sectiontitle">
    <w:name w:val="Section_title"/>
    <w:basedOn w:val="Annextitle0"/>
    <w:next w:val="Normalaftertitle"/>
    <w:uiPriority w:val="99"/>
    <w:rsid w:val="0060166E"/>
  </w:style>
  <w:style w:type="paragraph" w:customStyle="1" w:styleId="Source">
    <w:name w:val="Source"/>
    <w:basedOn w:val="Normal"/>
    <w:next w:val="Normalaftertitle"/>
    <w:uiPriority w:val="99"/>
    <w:rsid w:val="0060166E"/>
    <w:pPr>
      <w:tabs>
        <w:tab w:val="left" w:pos="794"/>
        <w:tab w:val="left" w:pos="1191"/>
        <w:tab w:val="left" w:pos="1588"/>
        <w:tab w:val="left" w:pos="1985"/>
      </w:tabs>
      <w:overflowPunct w:val="0"/>
      <w:autoSpaceDE w:val="0"/>
      <w:autoSpaceDN w:val="0"/>
      <w:adjustRightInd w:val="0"/>
      <w:spacing w:before="840" w:after="200" w:line="240" w:lineRule="auto"/>
      <w:jc w:val="center"/>
      <w:textAlignment w:val="baseline"/>
    </w:pPr>
    <w:rPr>
      <w:rFonts w:ascii="Times New Roman" w:eastAsia="Times New Roman" w:hAnsi="Times New Roman" w:cs="Times New Roman"/>
      <w:b/>
      <w:sz w:val="28"/>
      <w:szCs w:val="20"/>
      <w:lang w:eastAsia="de-DE"/>
    </w:rPr>
  </w:style>
  <w:style w:type="paragraph" w:customStyle="1" w:styleId="SpecialFooter">
    <w:name w:val="Special Footer"/>
    <w:basedOn w:val="Footer"/>
    <w:uiPriority w:val="99"/>
    <w:rsid w:val="0060166E"/>
    <w:pPr>
      <w:tabs>
        <w:tab w:val="left" w:pos="567"/>
        <w:tab w:val="left" w:pos="1134"/>
        <w:tab w:val="left" w:pos="1701"/>
        <w:tab w:val="left" w:pos="2268"/>
        <w:tab w:val="left" w:pos="2835"/>
        <w:tab w:val="left" w:pos="5954"/>
        <w:tab w:val="right" w:pos="9639"/>
      </w:tabs>
      <w:overflowPunct w:val="0"/>
      <w:autoSpaceDE w:val="0"/>
      <w:autoSpaceDN w:val="0"/>
      <w:adjustRightInd w:val="0"/>
      <w:spacing w:line="240" w:lineRule="auto"/>
      <w:jc w:val="both"/>
      <w:textAlignment w:val="baseline"/>
    </w:pPr>
    <w:rPr>
      <w:rFonts w:ascii="Times New Roman" w:eastAsia="Times New Roman" w:hAnsi="Times New Roman" w:cs="Times New Roman"/>
      <w:noProof/>
      <w:sz w:val="18"/>
      <w:szCs w:val="20"/>
      <w:lang w:eastAsia="de-DE"/>
    </w:rPr>
  </w:style>
  <w:style w:type="paragraph" w:customStyle="1" w:styleId="Tablehead0">
    <w:name w:val="Table_head"/>
    <w:basedOn w:val="Tabletext0"/>
    <w:next w:val="Tabletext0"/>
    <w:rsid w:val="0060166E"/>
    <w:pPr>
      <w:keepNext/>
      <w:spacing w:before="80" w:after="80"/>
      <w:jc w:val="center"/>
    </w:pPr>
    <w:rPr>
      <w:rFonts w:ascii="Times New Roman" w:hAnsi="Times New Roman" w:cs="Times New Roman"/>
      <w:b/>
      <w:szCs w:val="20"/>
      <w:lang w:eastAsia="de-DE"/>
    </w:rPr>
  </w:style>
  <w:style w:type="paragraph" w:customStyle="1" w:styleId="Tablelegend">
    <w:name w:val="Table_legend"/>
    <w:basedOn w:val="Tabletext0"/>
    <w:uiPriority w:val="99"/>
    <w:rsid w:val="0060166E"/>
    <w:pPr>
      <w:spacing w:before="120"/>
    </w:pPr>
    <w:rPr>
      <w:rFonts w:ascii="Times New Roman" w:hAnsi="Times New Roman" w:cs="Times New Roman"/>
      <w:szCs w:val="20"/>
      <w:lang w:eastAsia="de-DE"/>
    </w:rPr>
  </w:style>
  <w:style w:type="paragraph" w:customStyle="1" w:styleId="Tableref">
    <w:name w:val="Table_ref"/>
    <w:basedOn w:val="Normal"/>
    <w:next w:val="Tabletitle0"/>
    <w:uiPriority w:val="99"/>
    <w:rsid w:val="0060166E"/>
    <w:pPr>
      <w:keepNext/>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sz w:val="24"/>
      <w:szCs w:val="20"/>
      <w:lang w:eastAsia="de-DE"/>
    </w:rPr>
  </w:style>
  <w:style w:type="paragraph" w:customStyle="1" w:styleId="Title1">
    <w:name w:val="Title 1"/>
    <w:basedOn w:val="Source"/>
    <w:next w:val="Title2"/>
    <w:uiPriority w:val="99"/>
    <w:rsid w:val="0060166E"/>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60166E"/>
  </w:style>
  <w:style w:type="paragraph" w:customStyle="1" w:styleId="Title3">
    <w:name w:val="Title 3"/>
    <w:basedOn w:val="Title2"/>
    <w:next w:val="Title4"/>
    <w:uiPriority w:val="99"/>
    <w:rsid w:val="0060166E"/>
    <w:rPr>
      <w:caps w:val="0"/>
    </w:rPr>
  </w:style>
  <w:style w:type="paragraph" w:customStyle="1" w:styleId="Title4">
    <w:name w:val="Title 4"/>
    <w:basedOn w:val="Title3"/>
    <w:next w:val="Heading1"/>
    <w:uiPriority w:val="99"/>
    <w:rsid w:val="0060166E"/>
    <w:rPr>
      <w:b/>
    </w:rPr>
  </w:style>
  <w:style w:type="paragraph" w:customStyle="1" w:styleId="toc0">
    <w:name w:val="toc 0"/>
    <w:basedOn w:val="Normal"/>
    <w:next w:val="TOC1"/>
    <w:uiPriority w:val="99"/>
    <w:rsid w:val="0060166E"/>
    <w:pPr>
      <w:tabs>
        <w:tab w:val="right" w:pos="9781"/>
      </w:tabs>
      <w:overflowPunct w:val="0"/>
      <w:autoSpaceDE w:val="0"/>
      <w:autoSpaceDN w:val="0"/>
      <w:adjustRightInd w:val="0"/>
      <w:spacing w:before="120" w:line="240" w:lineRule="auto"/>
      <w:textAlignment w:val="baseline"/>
    </w:pPr>
    <w:rPr>
      <w:rFonts w:ascii="Times New Roman" w:eastAsia="Times New Roman" w:hAnsi="Times New Roman" w:cs="Times New Roman"/>
      <w:b/>
      <w:sz w:val="24"/>
      <w:szCs w:val="20"/>
      <w:lang w:eastAsia="de-DE"/>
    </w:rPr>
  </w:style>
  <w:style w:type="paragraph" w:customStyle="1" w:styleId="Blanc">
    <w:name w:val="Blanc"/>
    <w:basedOn w:val="Normal"/>
    <w:next w:val="TableText1"/>
    <w:uiPriority w:val="99"/>
    <w:rsid w:val="0060166E"/>
    <w:pPr>
      <w:keepNext/>
      <w:keepLines/>
      <w:spacing w:line="240" w:lineRule="auto"/>
      <w:jc w:val="both"/>
    </w:pPr>
    <w:rPr>
      <w:rFonts w:ascii="Times New Roman" w:eastAsia="Times New Roman" w:hAnsi="Times New Roman" w:cs="Times New Roman"/>
      <w:sz w:val="16"/>
      <w:szCs w:val="20"/>
      <w:lang w:eastAsia="de-DE"/>
    </w:rPr>
  </w:style>
  <w:style w:type="paragraph" w:customStyle="1" w:styleId="Tablefin">
    <w:name w:val="Table_fin"/>
    <w:basedOn w:val="Normal"/>
    <w:next w:val="Normal"/>
    <w:uiPriority w:val="99"/>
    <w:rsid w:val="0060166E"/>
    <w:pPr>
      <w:tabs>
        <w:tab w:val="left" w:pos="794"/>
        <w:tab w:val="left" w:pos="1191"/>
        <w:tab w:val="left" w:pos="1588"/>
        <w:tab w:val="left" w:pos="1985"/>
      </w:tabs>
      <w:spacing w:before="284" w:line="240" w:lineRule="auto"/>
      <w:jc w:val="both"/>
    </w:pPr>
    <w:rPr>
      <w:rFonts w:ascii="Times New Roman" w:eastAsia="Times New Roman" w:hAnsi="Times New Roman" w:cs="Times New Roman"/>
      <w:sz w:val="20"/>
      <w:szCs w:val="20"/>
      <w:lang w:eastAsia="de-DE"/>
    </w:rPr>
  </w:style>
  <w:style w:type="paragraph" w:customStyle="1" w:styleId="PARAGRAPH">
    <w:name w:val="PARAGRAPH"/>
    <w:aliases w:val="P,P Char,PARAGRAPH Char Char Char Char Char Char Char Char,PARAGRAPH Char,P Char1,P Char Char Char Char Char Char,PARAGRAPH Char Char Char Char Char Char Char Char Char Char Char"/>
    <w:uiPriority w:val="99"/>
    <w:rsid w:val="0060166E"/>
    <w:pPr>
      <w:tabs>
        <w:tab w:val="center" w:pos="4536"/>
        <w:tab w:val="right" w:pos="9072"/>
      </w:tabs>
      <w:spacing w:before="100" w:line="240" w:lineRule="auto"/>
      <w:jc w:val="both"/>
    </w:pPr>
    <w:rPr>
      <w:rFonts w:ascii="Arial" w:eastAsia="Times New Roman" w:hAnsi="Arial" w:cs="Times New Roman"/>
      <w:noProof/>
      <w:spacing w:val="8"/>
      <w:sz w:val="20"/>
      <w:szCs w:val="20"/>
      <w:lang w:val="de-DE" w:eastAsia="de-DE"/>
    </w:rPr>
  </w:style>
  <w:style w:type="paragraph" w:customStyle="1" w:styleId="listitem">
    <w:name w:val="listitem"/>
    <w:basedOn w:val="Normal"/>
    <w:uiPriority w:val="99"/>
    <w:rsid w:val="0060166E"/>
    <w:pPr>
      <w:tabs>
        <w:tab w:val="left" w:pos="794"/>
        <w:tab w:val="left" w:pos="1191"/>
        <w:tab w:val="left" w:pos="1588"/>
        <w:tab w:val="left" w:pos="1985"/>
      </w:tabs>
      <w:spacing w:line="240" w:lineRule="auto"/>
    </w:pPr>
    <w:rPr>
      <w:rFonts w:ascii="Times New Roman" w:eastAsia="Times New Roman" w:hAnsi="Times New Roman" w:cs="Times New Roman"/>
      <w:sz w:val="24"/>
      <w:szCs w:val="20"/>
      <w:lang w:eastAsia="de-DE"/>
    </w:rPr>
  </w:style>
  <w:style w:type="paragraph" w:customStyle="1" w:styleId="Fig0">
    <w:name w:val="Fig_#"/>
    <w:basedOn w:val="Fig"/>
    <w:next w:val="Normal"/>
    <w:uiPriority w:val="99"/>
    <w:rsid w:val="0060166E"/>
    <w:pPr>
      <w:jc w:val="left"/>
    </w:pPr>
    <w:rPr>
      <w:color w:val="FFFFFF"/>
    </w:rPr>
  </w:style>
  <w:style w:type="paragraph" w:customStyle="1" w:styleId="Figure0">
    <w:name w:val="Figure"/>
    <w:basedOn w:val="Normal"/>
    <w:next w:val="Normal"/>
    <w:uiPriority w:val="99"/>
    <w:rsid w:val="0060166E"/>
    <w:pPr>
      <w:keepNext/>
      <w:keepLines/>
      <w:tabs>
        <w:tab w:val="left" w:pos="794"/>
        <w:tab w:val="left" w:pos="1191"/>
        <w:tab w:val="left" w:pos="1588"/>
        <w:tab w:val="left" w:pos="1985"/>
      </w:tabs>
      <w:spacing w:before="240" w:line="240" w:lineRule="auto"/>
      <w:jc w:val="center"/>
    </w:pPr>
    <w:rPr>
      <w:rFonts w:ascii="Times New Roman" w:eastAsia="Times New Roman" w:hAnsi="Times New Roman" w:cs="Times New Roman"/>
      <w:sz w:val="20"/>
      <w:szCs w:val="20"/>
      <w:lang w:eastAsia="de-DE"/>
    </w:rPr>
  </w:style>
  <w:style w:type="paragraph" w:customStyle="1" w:styleId="Textkursiv">
    <w:name w:val="Textkursiv"/>
    <w:basedOn w:val="Normal"/>
    <w:uiPriority w:val="99"/>
    <w:rsid w:val="0060166E"/>
    <w:pPr>
      <w:tabs>
        <w:tab w:val="left" w:pos="794"/>
        <w:tab w:val="left" w:pos="1191"/>
        <w:tab w:val="left" w:pos="1588"/>
        <w:tab w:val="left" w:pos="1985"/>
      </w:tabs>
      <w:spacing w:before="120" w:line="240" w:lineRule="auto"/>
      <w:ind w:left="794"/>
    </w:pPr>
    <w:rPr>
      <w:rFonts w:ascii="Univers" w:eastAsia="Times New Roman" w:hAnsi="Univers" w:cs="Times New Roman"/>
      <w:i/>
      <w:sz w:val="22"/>
      <w:szCs w:val="20"/>
      <w:lang w:eastAsia="de-DE"/>
    </w:rPr>
  </w:style>
  <w:style w:type="paragraph" w:customStyle="1" w:styleId="deftexte">
    <w:name w:val="def texte"/>
    <w:basedOn w:val="Normal"/>
    <w:uiPriority w:val="99"/>
    <w:rsid w:val="0060166E"/>
    <w:pPr>
      <w:tabs>
        <w:tab w:val="left" w:pos="794"/>
        <w:tab w:val="left" w:pos="1191"/>
        <w:tab w:val="left" w:pos="1588"/>
        <w:tab w:val="left" w:pos="1985"/>
      </w:tabs>
      <w:spacing w:before="136" w:line="240" w:lineRule="auto"/>
      <w:jc w:val="both"/>
    </w:pPr>
    <w:rPr>
      <w:rFonts w:ascii="Times New Roman" w:eastAsia="Times New Roman" w:hAnsi="Times New Roman" w:cs="Times New Roman"/>
      <w:sz w:val="20"/>
      <w:szCs w:val="20"/>
      <w:lang w:eastAsia="de-DE"/>
    </w:rPr>
  </w:style>
  <w:style w:type="paragraph" w:customStyle="1" w:styleId="Line">
    <w:name w:val="Line"/>
    <w:basedOn w:val="Normal"/>
    <w:next w:val="Normal"/>
    <w:uiPriority w:val="99"/>
    <w:rsid w:val="0060166E"/>
    <w:pPr>
      <w:pBdr>
        <w:top w:val="single" w:sz="6" w:space="1" w:color="auto"/>
      </w:pBdr>
      <w:spacing w:before="240" w:line="240" w:lineRule="auto"/>
      <w:ind w:left="3997" w:right="3997"/>
      <w:jc w:val="center"/>
    </w:pPr>
    <w:rPr>
      <w:rFonts w:ascii="Times New Roman" w:eastAsia="Times New Roman" w:hAnsi="Times New Roman" w:cs="Times New Roman"/>
      <w:sz w:val="20"/>
      <w:szCs w:val="20"/>
      <w:lang w:eastAsia="de-DE"/>
    </w:rPr>
  </w:style>
  <w:style w:type="paragraph" w:customStyle="1" w:styleId="FIGURE-title">
    <w:name w:val="FIGURE-title"/>
    <w:basedOn w:val="PARAGRAPH"/>
    <w:next w:val="PARAGRAPH"/>
    <w:uiPriority w:val="99"/>
    <w:rsid w:val="0060166E"/>
    <w:pPr>
      <w:tabs>
        <w:tab w:val="clear" w:pos="4536"/>
        <w:tab w:val="clear" w:pos="9072"/>
      </w:tabs>
      <w:jc w:val="center"/>
    </w:pPr>
    <w:rPr>
      <w:b/>
      <w:noProof w:val="0"/>
      <w:sz w:val="18"/>
      <w:lang w:val="en-GB"/>
    </w:rPr>
  </w:style>
  <w:style w:type="paragraph" w:customStyle="1" w:styleId="TABLE-title">
    <w:name w:val="TABLE-title"/>
    <w:basedOn w:val="PARAGRAPH"/>
    <w:uiPriority w:val="99"/>
    <w:rsid w:val="0060166E"/>
    <w:pPr>
      <w:tabs>
        <w:tab w:val="clear" w:pos="4536"/>
        <w:tab w:val="clear" w:pos="9072"/>
      </w:tabs>
      <w:jc w:val="center"/>
    </w:pPr>
    <w:rPr>
      <w:b/>
      <w:noProof w:val="0"/>
      <w:sz w:val="19"/>
      <w:lang w:val="en-GB"/>
    </w:rPr>
  </w:style>
  <w:style w:type="paragraph" w:customStyle="1" w:styleId="TABLE-col-heading">
    <w:name w:val="TABLE-col-heading"/>
    <w:basedOn w:val="PARAGRAPH"/>
    <w:uiPriority w:val="99"/>
    <w:rsid w:val="0060166E"/>
    <w:pPr>
      <w:tabs>
        <w:tab w:val="clear" w:pos="4536"/>
        <w:tab w:val="clear" w:pos="9072"/>
      </w:tabs>
      <w:spacing w:before="60" w:after="60"/>
      <w:jc w:val="center"/>
    </w:pPr>
    <w:rPr>
      <w:b/>
      <w:noProof w:val="0"/>
      <w:sz w:val="16"/>
      <w:lang w:val="en-GB"/>
    </w:rPr>
  </w:style>
  <w:style w:type="paragraph" w:customStyle="1" w:styleId="TABLE-cell">
    <w:name w:val="TABLE-cell"/>
    <w:basedOn w:val="TABLE-col-heading"/>
    <w:uiPriority w:val="99"/>
    <w:rsid w:val="0060166E"/>
    <w:pPr>
      <w:jc w:val="left"/>
    </w:pPr>
    <w:rPr>
      <w:b w:val="0"/>
    </w:rPr>
  </w:style>
  <w:style w:type="paragraph" w:customStyle="1" w:styleId="NOTE0">
    <w:name w:val="NOTE"/>
    <w:basedOn w:val="PARAGRAPH"/>
    <w:uiPriority w:val="99"/>
    <w:rsid w:val="0060166E"/>
    <w:pPr>
      <w:tabs>
        <w:tab w:val="clear" w:pos="4536"/>
        <w:tab w:val="clear" w:pos="9072"/>
      </w:tabs>
      <w:snapToGrid w:val="0"/>
      <w:spacing w:after="100"/>
    </w:pPr>
    <w:rPr>
      <w:rFonts w:cs="Arial"/>
      <w:noProof w:val="0"/>
      <w:sz w:val="16"/>
      <w:szCs w:val="16"/>
      <w:lang w:val="en-GB" w:eastAsia="zh-CN"/>
    </w:rPr>
  </w:style>
  <w:style w:type="paragraph" w:customStyle="1" w:styleId="ANNEXtitle">
    <w:name w:val="ANNEX_title"/>
    <w:basedOn w:val="Normal"/>
    <w:next w:val="ANNEX-heading1"/>
    <w:uiPriority w:val="99"/>
    <w:rsid w:val="0060166E"/>
    <w:pPr>
      <w:pageBreakBefore/>
      <w:numPr>
        <w:numId w:val="32"/>
      </w:numPr>
      <w:snapToGrid w:val="0"/>
      <w:spacing w:after="200" w:line="240" w:lineRule="auto"/>
      <w:jc w:val="center"/>
      <w:outlineLvl w:val="0"/>
    </w:pPr>
    <w:rPr>
      <w:rFonts w:ascii="Arial" w:eastAsia="Times New Roman" w:hAnsi="Arial" w:cs="Arial"/>
      <w:b/>
      <w:bCs/>
      <w:spacing w:val="8"/>
      <w:sz w:val="24"/>
      <w:szCs w:val="24"/>
      <w:lang w:eastAsia="zh-CN"/>
    </w:rPr>
  </w:style>
  <w:style w:type="paragraph" w:customStyle="1" w:styleId="ANNEX-heading1">
    <w:name w:val="ANNEX-heading1"/>
    <w:basedOn w:val="Heading1"/>
    <w:next w:val="PARAGRAPH"/>
    <w:link w:val="ANNEX-heading1Char"/>
    <w:uiPriority w:val="99"/>
    <w:rsid w:val="0060166E"/>
    <w:pPr>
      <w:keepLines w:val="0"/>
      <w:numPr>
        <w:ilvl w:val="1"/>
        <w:numId w:val="32"/>
      </w:numPr>
      <w:suppressAutoHyphens/>
      <w:snapToGrid w:val="0"/>
      <w:spacing w:before="200" w:after="200" w:line="240" w:lineRule="auto"/>
      <w:outlineLvl w:val="1"/>
    </w:pPr>
    <w:rPr>
      <w:rFonts w:ascii="Arial" w:eastAsia="Times New Roman" w:hAnsi="Arial" w:cs="Times New Roman"/>
      <w:caps w:val="0"/>
      <w:color w:val="auto"/>
      <w:spacing w:val="8"/>
      <w:sz w:val="22"/>
      <w:szCs w:val="22"/>
      <w:lang w:val="en-US" w:eastAsia="zh-CN"/>
    </w:rPr>
  </w:style>
  <w:style w:type="paragraph" w:customStyle="1" w:styleId="ANNEX-heading2">
    <w:name w:val="ANNEX-heading2"/>
    <w:basedOn w:val="Heading2"/>
    <w:next w:val="PARAGRAPH"/>
    <w:uiPriority w:val="99"/>
    <w:rsid w:val="0060166E"/>
    <w:pPr>
      <w:keepLines w:val="0"/>
      <w:numPr>
        <w:ilvl w:val="2"/>
        <w:numId w:val="32"/>
      </w:numPr>
      <w:tabs>
        <w:tab w:val="num" w:pos="1440"/>
        <w:tab w:val="num" w:pos="2340"/>
      </w:tabs>
      <w:suppressAutoHyphens/>
      <w:snapToGrid w:val="0"/>
      <w:spacing w:before="240" w:after="120" w:line="240" w:lineRule="auto"/>
      <w:outlineLvl w:val="2"/>
    </w:pPr>
    <w:rPr>
      <w:rFonts w:ascii="Arial" w:eastAsia="Times New Roman" w:hAnsi="Arial" w:cs="Arial"/>
      <w:smallCaps w:val="0"/>
      <w:color w:val="auto"/>
      <w:spacing w:val="8"/>
      <w:sz w:val="20"/>
      <w:szCs w:val="20"/>
      <w:lang w:eastAsia="zh-CN"/>
    </w:rPr>
  </w:style>
  <w:style w:type="paragraph" w:customStyle="1" w:styleId="ANNEX-heading3">
    <w:name w:val="ANNEX-heading3"/>
    <w:basedOn w:val="Heading3"/>
    <w:next w:val="PARAGRAPH"/>
    <w:uiPriority w:val="99"/>
    <w:rsid w:val="0060166E"/>
    <w:pPr>
      <w:keepLines w:val="0"/>
      <w:numPr>
        <w:ilvl w:val="3"/>
        <w:numId w:val="32"/>
      </w:numPr>
      <w:tabs>
        <w:tab w:val="num" w:pos="2880"/>
      </w:tabs>
      <w:suppressAutoHyphens/>
      <w:snapToGrid w:val="0"/>
      <w:spacing w:before="100" w:after="100" w:line="240" w:lineRule="auto"/>
      <w:outlineLvl w:val="3"/>
    </w:pPr>
    <w:rPr>
      <w:rFonts w:ascii="Arial" w:eastAsia="Times New Roman" w:hAnsi="Arial" w:cs="Arial"/>
      <w:color w:val="auto"/>
      <w:spacing w:val="8"/>
      <w:sz w:val="20"/>
      <w:szCs w:val="20"/>
      <w:lang w:eastAsia="zh-CN"/>
    </w:rPr>
  </w:style>
  <w:style w:type="paragraph" w:customStyle="1" w:styleId="ANNEX-heading4">
    <w:name w:val="ANNEX-heading4"/>
    <w:basedOn w:val="Heading4"/>
    <w:next w:val="PARAGRAPH"/>
    <w:uiPriority w:val="99"/>
    <w:rsid w:val="0060166E"/>
    <w:pPr>
      <w:keepLines w:val="0"/>
      <w:numPr>
        <w:ilvl w:val="4"/>
        <w:numId w:val="32"/>
      </w:numPr>
      <w:tabs>
        <w:tab w:val="num" w:pos="3600"/>
      </w:tabs>
      <w:suppressAutoHyphens/>
      <w:snapToGrid w:val="0"/>
      <w:spacing w:before="100" w:after="100" w:line="240" w:lineRule="auto"/>
      <w:outlineLvl w:val="4"/>
    </w:pPr>
    <w:rPr>
      <w:rFonts w:ascii="Arial" w:eastAsia="Times New Roman" w:hAnsi="Arial" w:cs="Arial"/>
      <w:b/>
      <w:iCs/>
      <w:color w:val="auto"/>
      <w:spacing w:val="8"/>
      <w:sz w:val="20"/>
      <w:szCs w:val="20"/>
      <w:lang w:eastAsia="zh-CN"/>
    </w:rPr>
  </w:style>
  <w:style w:type="paragraph" w:customStyle="1" w:styleId="ANNEX-heading5">
    <w:name w:val="ANNEX-heading5"/>
    <w:basedOn w:val="Heading5"/>
    <w:next w:val="PARAGRAPH"/>
    <w:uiPriority w:val="99"/>
    <w:rsid w:val="0060166E"/>
    <w:pPr>
      <w:keepLines w:val="0"/>
      <w:numPr>
        <w:ilvl w:val="5"/>
        <w:numId w:val="32"/>
      </w:numPr>
      <w:tabs>
        <w:tab w:val="num" w:pos="4320"/>
      </w:tabs>
      <w:suppressAutoHyphens/>
      <w:snapToGrid w:val="0"/>
      <w:spacing w:before="100" w:after="100" w:line="240" w:lineRule="auto"/>
      <w:outlineLvl w:val="5"/>
    </w:pPr>
    <w:rPr>
      <w:rFonts w:ascii="Arial" w:eastAsia="Times New Roman" w:hAnsi="Arial" w:cs="Arial"/>
      <w:b/>
      <w:bCs/>
      <w:color w:val="auto"/>
      <w:spacing w:val="8"/>
      <w:sz w:val="20"/>
      <w:szCs w:val="20"/>
      <w:lang w:eastAsia="zh-CN"/>
    </w:rPr>
  </w:style>
  <w:style w:type="paragraph" w:customStyle="1" w:styleId="StyleIALABullet1NotBoldBefore3ptAfter3pt">
    <w:name w:val="Style IALA Bullet 1 + Not Bold Before:  3 pt After:  3 pt"/>
    <w:basedOn w:val="IALABullet1"/>
    <w:uiPriority w:val="99"/>
    <w:rsid w:val="0060166E"/>
    <w:pPr>
      <w:spacing w:before="60" w:after="60"/>
    </w:pPr>
    <w:rPr>
      <w:b w:val="0"/>
    </w:rPr>
  </w:style>
  <w:style w:type="paragraph" w:customStyle="1" w:styleId="StyleIALABullet1NotBold">
    <w:name w:val="Style IALA Bullet 1 + Not Bold"/>
    <w:basedOn w:val="IALABullet1"/>
    <w:uiPriority w:val="99"/>
    <w:rsid w:val="0060166E"/>
    <w:pPr>
      <w:spacing w:before="60"/>
      <w:ind w:left="714" w:hanging="357"/>
    </w:pPr>
    <w:rPr>
      <w:b w:val="0"/>
    </w:rPr>
  </w:style>
  <w:style w:type="paragraph" w:customStyle="1" w:styleId="StyleIALABullet1NotBold1">
    <w:name w:val="Style IALA Bullet 1 + Not Bold1"/>
    <w:basedOn w:val="IALABullet1"/>
    <w:uiPriority w:val="99"/>
    <w:rsid w:val="0060166E"/>
    <w:pPr>
      <w:spacing w:before="120"/>
      <w:ind w:left="714" w:hanging="357"/>
    </w:pPr>
    <w:rPr>
      <w:b w:val="0"/>
    </w:rPr>
  </w:style>
  <w:style w:type="character" w:customStyle="1" w:styleId="ANNEX-heading1Char">
    <w:name w:val="ANNEX-heading1 Char"/>
    <w:link w:val="ANNEX-heading1"/>
    <w:uiPriority w:val="99"/>
    <w:locked/>
    <w:rsid w:val="0060166E"/>
    <w:rPr>
      <w:rFonts w:ascii="Arial" w:eastAsia="Times New Roman" w:hAnsi="Arial" w:cs="Times New Roman"/>
      <w:b/>
      <w:bCs/>
      <w:spacing w:val="8"/>
      <w:lang w:val="en-US" w:eastAsia="zh-CN"/>
    </w:rPr>
  </w:style>
  <w:style w:type="paragraph" w:styleId="Revision">
    <w:name w:val="Revision"/>
    <w:hidden/>
    <w:uiPriority w:val="99"/>
    <w:semiHidden/>
    <w:rsid w:val="0060166E"/>
    <w:pPr>
      <w:spacing w:after="0" w:line="240" w:lineRule="auto"/>
    </w:pPr>
    <w:rPr>
      <w:rFonts w:ascii="Times New Roman" w:eastAsia="Times New Roman" w:hAnsi="Times New Roman" w:cs="Times New Roman"/>
      <w:sz w:val="24"/>
      <w:szCs w:val="20"/>
      <w:lang w:val="en-GB"/>
    </w:rPr>
  </w:style>
  <w:style w:type="paragraph" w:customStyle="1" w:styleId="MRN">
    <w:name w:val="MRN"/>
    <w:basedOn w:val="Documentdate"/>
    <w:link w:val="MRNChar"/>
    <w:qFormat/>
    <w:rsid w:val="00A02E7D"/>
  </w:style>
  <w:style w:type="character" w:customStyle="1" w:styleId="DocumentdateChar">
    <w:name w:val="Document date Char"/>
    <w:basedOn w:val="DefaultParagraphFont"/>
    <w:link w:val="Documentdate"/>
    <w:rsid w:val="00A02E7D"/>
    <w:rPr>
      <w:b/>
      <w:color w:val="00558C"/>
      <w:sz w:val="28"/>
      <w:lang w:val="en-GB"/>
    </w:rPr>
  </w:style>
  <w:style w:type="character" w:customStyle="1" w:styleId="MRNChar">
    <w:name w:val="MRN Char"/>
    <w:basedOn w:val="DocumentdateChar"/>
    <w:link w:val="MRN"/>
    <w:rsid w:val="00A02E7D"/>
    <w:rPr>
      <w:b/>
      <w:color w:val="00558C"/>
      <w:sz w:val="28"/>
      <w:lang w:val="en-GB"/>
    </w:rPr>
  </w:style>
  <w:style w:type="paragraph" w:customStyle="1" w:styleId="AnnextitleHead1">
    <w:name w:val="Annex title Head 1"/>
    <w:basedOn w:val="Normal"/>
    <w:next w:val="BodyText"/>
    <w:link w:val="AnnextitleHead1Char"/>
    <w:qFormat/>
    <w:rsid w:val="0027507B"/>
    <w:pPr>
      <w:numPr>
        <w:numId w:val="47"/>
      </w:numPr>
      <w:spacing w:after="360"/>
      <w:ind w:left="1418" w:hanging="1418"/>
    </w:pPr>
    <w:rPr>
      <w:b/>
      <w:caps/>
      <w:color w:val="00558C"/>
      <w:sz w:val="28"/>
    </w:rPr>
  </w:style>
  <w:style w:type="character" w:customStyle="1" w:styleId="AnnextitleHead1Char">
    <w:name w:val="Annex title Head 1 Char"/>
    <w:basedOn w:val="DefaultParagraphFont"/>
    <w:link w:val="AnnextitleHead1"/>
    <w:rsid w:val="0027507B"/>
    <w:rPr>
      <w:b/>
      <w:caps/>
      <w:color w:val="00558C"/>
      <w:sz w:val="28"/>
      <w:lang w:val="en-GB"/>
    </w:rPr>
  </w:style>
  <w:style w:type="paragraph" w:customStyle="1" w:styleId="AppendixtitleHead1">
    <w:name w:val="Appendix title Head 1"/>
    <w:basedOn w:val="Normal"/>
    <w:next w:val="Normal"/>
    <w:qFormat/>
    <w:rsid w:val="00BA0691"/>
    <w:pPr>
      <w:numPr>
        <w:numId w:val="48"/>
      </w:numPr>
      <w:spacing w:before="120" w:after="240" w:line="240" w:lineRule="auto"/>
    </w:pPr>
    <w:rPr>
      <w:rFonts w:eastAsia="Calibri" w:cs="Calibri"/>
      <w:b/>
      <w:bCs/>
      <w:caps/>
      <w:color w:val="00558C"/>
      <w:sz w:val="28"/>
      <w:szCs w:val="28"/>
    </w:rPr>
  </w:style>
  <w:style w:type="character" w:customStyle="1" w:styleId="TabletextChar">
    <w:name w:val="Table_text Char"/>
    <w:link w:val="Tabletext0"/>
    <w:rsid w:val="00475F23"/>
    <w:rPr>
      <w:rFonts w:ascii="Arial" w:eastAsia="Times New Roman" w:hAnsi="Arial" w:cs="Calibri"/>
      <w:iCs/>
      <w:sz w:val="18"/>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93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image" Target="media/image7.png"/><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oleObject" Target="embeddings/oleObject2.bin"/><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4.emf"/><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www.iala-aism.org" TargetMode="External"/><Relationship Id="rId30" Type="http://schemas.openxmlformats.org/officeDocument/2006/relationships/image" Target="media/image5.jpeg"/><Relationship Id="rId35" Type="http://schemas.openxmlformats.org/officeDocument/2006/relationships/header" Target="header14.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Branding\Recommendations%20rebranding\Recommendation%20with%20Annex%20Template%2004Dec18.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2EEB77-FA06-4CF2-81D1-3D2ACD204415}">
  <ds:schemaRefs>
    <ds:schemaRef ds:uri="http://schemas.microsoft.com/sharepoint/v3/contenttype/forms"/>
  </ds:schemaRefs>
</ds:datastoreItem>
</file>

<file path=customXml/itemProps2.xml><?xml version="1.0" encoding="utf-8"?>
<ds:datastoreItem xmlns:ds="http://schemas.openxmlformats.org/officeDocument/2006/customXml" ds:itemID="{0609DB68-BEA5-4009-90DB-AD2E490DA9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5400BA-7EC0-4580-A172-30B7BD6BA78D}">
  <ds:schemaRefs>
    <ds:schemaRef ds:uri="http://schemas.openxmlformats.org/officeDocument/2006/bibliography"/>
  </ds:schemaRefs>
</ds:datastoreItem>
</file>

<file path=customXml/itemProps4.xml><?xml version="1.0" encoding="utf-8"?>
<ds:datastoreItem xmlns:ds="http://schemas.openxmlformats.org/officeDocument/2006/customXml" ds:itemID="{C85FF119-CE65-492F-B10B-38D66A8E0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Recommendation with Annex Template 04Dec18.dotx</Template>
  <TotalTime>2</TotalTime>
  <Pages>32</Pages>
  <Words>8616</Words>
  <Characters>49112</Characters>
  <Application>Microsoft Office Word</Application>
  <DocSecurity>0</DocSecurity>
  <Lines>409</Lines>
  <Paragraphs>115</Paragraphs>
  <ScaleCrop>false</ScaleCrop>
  <HeadingPairs>
    <vt:vector size="6" baseType="variant">
      <vt:variant>
        <vt:lpstr>Tittel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57613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Kevin Gregory</cp:lastModifiedBy>
  <cp:revision>3</cp:revision>
  <cp:lastPrinted>2019-01-02T20:26:00Z</cp:lastPrinted>
  <dcterms:created xsi:type="dcterms:W3CDTF">2021-10-01T09:05:00Z</dcterms:created>
  <dcterms:modified xsi:type="dcterms:W3CDTF">2021-10-08T15:43:00Z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5492800</vt:r8>
  </property>
  <property fmtid="{D5CDD505-2E9C-101B-9397-08002B2CF9AE}" pid="4" name="MSIP_Label_1bfb733f-faef-464c-9b6d-731b56f94973_Enabled">
    <vt:lpwstr>true</vt:lpwstr>
  </property>
  <property fmtid="{D5CDD505-2E9C-101B-9397-08002B2CF9AE}" pid="5" name="MSIP_Label_1bfb733f-faef-464c-9b6d-731b56f94973_SetDate">
    <vt:lpwstr>2021-08-26T15:13:07Z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42fb40b3-d391-4fed-aec0-0000f6d9c153</vt:lpwstr>
  </property>
</Properties>
</file>